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1C4" w:rsidRDefault="001E31C4" w:rsidP="001E31C4">
      <w:r>
        <w:t xml:space="preserve">In einem Dokument sind </w:t>
      </w:r>
      <w:ins w:id="0" w:author="Klaus Polak" w:date="2013-05-05T07:18:00Z">
        <w:r w:rsidR="00AC0E8A">
          <w:t xml:space="preserve">wesentlich </w:t>
        </w:r>
      </w:ins>
      <w:r>
        <w:t>mehr Informationen vorhanden, als Sie auf den ersten Blick sehen können. Das meiste ist aber - entgegen reißerischen Berichten in der Presse - harmlos, schnell entfernt und auch einsehbar.</w:t>
      </w:r>
    </w:p>
    <w:p w:rsidR="001E31C4" w:rsidRDefault="001E31C4" w:rsidP="001E31C4">
      <w:r>
        <w:t>Grundsätzlich können Sie davon ausgehen:</w:t>
      </w:r>
    </w:p>
    <w:p w:rsidR="001E31C4" w:rsidRDefault="001E31C4" w:rsidP="001E31C4">
      <w:pPr>
        <w:pStyle w:val="AufzhlungNachberschrift"/>
      </w:pPr>
      <w:r>
        <w:t xml:space="preserve">akzeptierte oder abgelehnte Änderungen sind </w:t>
      </w:r>
      <w:r w:rsidRPr="00624E42">
        <w:rPr>
          <w:b/>
          <w:rPrChange w:id="1" w:author="Pia Bork" w:date="2013-05-03T14:50:00Z">
            <w:rPr/>
          </w:rPrChange>
        </w:rPr>
        <w:t>nicht</w:t>
      </w:r>
      <w:r>
        <w:t xml:space="preserve"> mehr im Dokument sichtbar zu machen</w:t>
      </w:r>
    </w:p>
    <w:p w:rsidR="001E31C4" w:rsidRDefault="001E31C4" w:rsidP="001E31C4">
      <w:pPr>
        <w:pStyle w:val="AufzhlungNachberschrift"/>
      </w:pPr>
      <w:r>
        <w:t>gelöschte Texte sind tatsächlich gelöscht</w:t>
      </w:r>
    </w:p>
    <w:p w:rsidR="001E31C4" w:rsidRDefault="001E31C4" w:rsidP="001E31C4">
      <w:pPr>
        <w:pStyle w:val="AufzhlungNachberschrift"/>
        <w:rPr>
          <w:ins w:id="2" w:author="Nadine Martin" w:date="2013-05-05T07:42:00Z"/>
        </w:rPr>
      </w:pPr>
      <w:r>
        <w:t>gelöschte Kommentare sind tatsächlich gelöscht</w:t>
      </w:r>
    </w:p>
    <w:p w:rsidR="00D5748A" w:rsidRDefault="00D5748A" w:rsidP="001E31C4">
      <w:pPr>
        <w:pStyle w:val="AufzhlungNachberschrift"/>
      </w:pPr>
      <w:ins w:id="3" w:author="Nadine Martin" w:date="2013-05-05T07:42:00Z">
        <w:r>
          <w:t>Nur der erste und der letzte Bearbeiter sind zu sehen</w:t>
        </w:r>
      </w:ins>
    </w:p>
    <w:p w:rsidR="001E31C4" w:rsidRDefault="001E31C4" w:rsidP="001E31C4">
      <w:r>
        <w:t>Es sei denn...</w:t>
      </w:r>
      <w:ins w:id="4" w:author="Pia Bork" w:date="2013-05-04T18:49:00Z">
        <w:r w:rsidR="004218CD">
          <w:t xml:space="preserve"> </w:t>
        </w:r>
      </w:ins>
    </w:p>
    <w:p w:rsidR="001E31C4" w:rsidRDefault="001E31C4" w:rsidP="001E31C4">
      <w:pPr>
        <w:pStyle w:val="AufzhlungNachberschrift"/>
      </w:pPr>
      <w:r>
        <w:t>Ihr Dokument ist schon älter und wurde mit Word 2003 oder davor erstellt</w:t>
      </w:r>
      <w:ins w:id="5" w:author="Pia Bork" w:date="2013-05-03T14:45:00Z">
        <w:r w:rsidR="00034337">
          <w:t xml:space="preserve"> und</w:t>
        </w:r>
      </w:ins>
    </w:p>
    <w:p w:rsidR="001E31C4" w:rsidDel="00034337" w:rsidRDefault="001E31C4" w:rsidP="001E31C4">
      <w:pPr>
        <w:rPr>
          <w:del w:id="6" w:author="Pia Bork" w:date="2013-05-03T14:45:00Z"/>
        </w:rPr>
      </w:pPr>
      <w:del w:id="7" w:author="Pia Bork" w:date="2013-05-03T14:45:00Z">
        <w:r w:rsidDel="00034337">
          <w:delText>UND</w:delText>
        </w:r>
      </w:del>
    </w:p>
    <w:p w:rsidR="001E31C4" w:rsidRDefault="001E31C4" w:rsidP="001E31C4">
      <w:pPr>
        <w:pStyle w:val="AufzhlungNachberschrift"/>
      </w:pPr>
      <w:r>
        <w:t xml:space="preserve">in dieser Word-Version war die Option </w:t>
      </w:r>
      <w:ins w:id="8" w:author="Klaus Polak" w:date="2013-05-05T07:18:00Z">
        <w:r w:rsidR="00AC0E8A">
          <w:t>„</w:t>
        </w:r>
      </w:ins>
      <w:r>
        <w:t>Schnellspeicherung</w:t>
      </w:r>
      <w:ins w:id="9" w:author="Klaus Polak" w:date="2013-05-05T07:18:00Z">
        <w:r w:rsidR="00AC0E8A">
          <w:t>“</w:t>
        </w:r>
      </w:ins>
      <w:r>
        <w:t xml:space="preserve"> von Ihnen</w:t>
      </w:r>
      <w:ins w:id="10" w:author="Klaus Polak" w:date="2013-05-05T07:18:00Z">
        <w:r w:rsidR="00AC0E8A">
          <w:t xml:space="preserve"> oder einem</w:t>
        </w:r>
      </w:ins>
      <w:ins w:id="11" w:author="Nadine Martin" w:date="2013-05-05T07:42:00Z">
        <w:r w:rsidR="00D5748A">
          <w:t xml:space="preserve"> </w:t>
        </w:r>
      </w:ins>
      <w:ins w:id="12" w:author="Klaus Polak" w:date="2013-05-05T07:20:00Z">
        <w:r w:rsidR="00BD79DC">
          <w:t xml:space="preserve">anderen </w:t>
        </w:r>
      </w:ins>
      <w:ins w:id="13" w:author="Klaus Polak" w:date="2013-05-05T07:18:00Z">
        <w:r w:rsidR="00AC0E8A">
          <w:t xml:space="preserve"> Benutzer </w:t>
        </w:r>
      </w:ins>
      <w:del w:id="14" w:author="Klaus Polak" w:date="2013-05-05T07:18:00Z">
        <w:r w:rsidDel="00AC0E8A">
          <w:delText xml:space="preserve"> </w:delText>
        </w:r>
      </w:del>
      <w:commentRangeStart w:id="15"/>
      <w:r>
        <w:t>aktiviert</w:t>
      </w:r>
      <w:commentRangeEnd w:id="15"/>
      <w:r w:rsidR="00840D4C">
        <w:rPr>
          <w:rStyle w:val="Kommentarzeichen"/>
        </w:rPr>
        <w:commentReference w:id="15"/>
      </w:r>
    </w:p>
    <w:p w:rsidR="001E31C4" w:rsidRDefault="001E31C4" w:rsidP="001E31C4">
      <w:r>
        <w:t xml:space="preserve">Nur </w:t>
      </w:r>
      <w:del w:id="16" w:author="Pia Bork" w:date="2013-05-03T14:45:00Z">
        <w:r w:rsidDel="00034337">
          <w:delText xml:space="preserve">bei </w:delText>
        </w:r>
      </w:del>
      <w:ins w:id="17" w:author="Pia Bork" w:date="2013-05-03T14:45:00Z">
        <w:r w:rsidR="00034337">
          <w:t xml:space="preserve">unter </w:t>
        </w:r>
      </w:ins>
      <w:r>
        <w:t>diesen beiden Voraussetzungen können in Ihrem Dokument längst gelöschte, alte Textteile verborgen sein. Da es die Schnellspeicherung in Word 2007 nicht mehr gibt, kann das Problem ab jetzt nicht mehr auftreten.</w:t>
      </w:r>
    </w:p>
    <w:p w:rsidR="001E31C4" w:rsidRDefault="001E31C4" w:rsidP="001E31C4">
      <w:r>
        <w:t xml:space="preserve">Andere Elemente, von denen </w:t>
      </w:r>
      <w:del w:id="18" w:author="Pia Bork" w:date="2013-05-03T14:46:00Z">
        <w:r w:rsidDel="00034337">
          <w:delText xml:space="preserve">die </w:delText>
        </w:r>
      </w:del>
      <w:ins w:id="19" w:author="Pia Bork" w:date="2013-05-03T14:46:00Z">
        <w:r w:rsidR="00034337">
          <w:t xml:space="preserve">in der </w:t>
        </w:r>
      </w:ins>
      <w:r>
        <w:t xml:space="preserve">Presse </w:t>
      </w:r>
      <w:del w:id="20" w:author="Pia Bork" w:date="2013-05-03T14:46:00Z">
        <w:r w:rsidDel="00034337">
          <w:delText xml:space="preserve">gerne </w:delText>
        </w:r>
      </w:del>
      <w:r>
        <w:t>berichtet</w:t>
      </w:r>
      <w:ins w:id="21" w:author="Pia Bork" w:date="2013-05-03T14:46:00Z">
        <w:r w:rsidR="00034337">
          <w:t xml:space="preserve"> wird</w:t>
        </w:r>
      </w:ins>
      <w:r>
        <w:t>, hat der Anwender bewusst ins Dokument gepackt - und dass die dann irgendwo sichtbar zu machen sind, ist ja wohl klar:</w:t>
      </w:r>
    </w:p>
    <w:p w:rsidR="001E31C4" w:rsidRDefault="001E31C4" w:rsidP="001E31C4">
      <w:pPr>
        <w:pStyle w:val="AufzhlungNachberschrift"/>
      </w:pPr>
      <w:r>
        <w:t>verborgen formatierte Texte</w:t>
      </w:r>
    </w:p>
    <w:p w:rsidR="001E31C4" w:rsidRDefault="001E31C4" w:rsidP="001E31C4">
      <w:pPr>
        <w:pStyle w:val="AufzhlungNachberschrift"/>
      </w:pPr>
      <w:r>
        <w:t>Änderungskennungen, die nur ausgeblendet wurden</w:t>
      </w:r>
    </w:p>
    <w:p w:rsidR="001E31C4" w:rsidRDefault="001E31C4" w:rsidP="001E31C4">
      <w:pPr>
        <w:pStyle w:val="AufzhlungNachberschrift"/>
      </w:pPr>
      <w:r>
        <w:t>Kommentare, die ausgeblendet wurden</w:t>
      </w:r>
    </w:p>
    <w:p w:rsidR="001E31C4" w:rsidRPr="00D5748A" w:rsidRDefault="001E31C4">
      <w:pPr>
        <w:rPr>
          <w:b/>
          <w:rPrChange w:id="22" w:author="Nadine Martin" w:date="2013-05-05T07:42:00Z">
            <w:rPr/>
          </w:rPrChange>
        </w:rPr>
        <w:pPrChange w:id="23" w:author="Pia Bork" w:date="2013-05-03T14:46:00Z">
          <w:pPr>
            <w:pStyle w:val="AufzhlungNachberschrift"/>
          </w:pPr>
        </w:pPrChange>
      </w:pPr>
      <w:r w:rsidRPr="00D5748A">
        <w:rPr>
          <w:b/>
          <w:rPrChange w:id="24" w:author="Nadine Martin" w:date="2013-05-05T07:42:00Z">
            <w:rPr/>
          </w:rPrChange>
        </w:rPr>
        <w:t>Was steckt ansonsten im Dokument?</w:t>
      </w:r>
    </w:p>
    <w:p w:rsidR="001E31C4" w:rsidRDefault="001E31C4" w:rsidP="001E31C4">
      <w:pPr>
        <w:pStyle w:val="AufzhlungNachberschrift"/>
      </w:pPr>
      <w:r>
        <w:t xml:space="preserve">Name des Autors und </w:t>
      </w:r>
      <w:del w:id="25" w:author="Klaus Polak" w:date="2013-05-05T07:19:00Z">
        <w:r w:rsidDel="00AC0E8A">
          <w:delText>vorausgegangener Autoren</w:delText>
        </w:r>
      </w:del>
      <w:ins w:id="26" w:author="Klaus Polak" w:date="2013-05-05T07:19:00Z">
        <w:r w:rsidR="00AC0E8A">
          <w:t xml:space="preserve">des letzten </w:t>
        </w:r>
        <w:commentRangeStart w:id="27"/>
        <w:r w:rsidR="00AC0E8A">
          <w:t>Bearbeiters</w:t>
        </w:r>
      </w:ins>
      <w:commentRangeEnd w:id="27"/>
      <w:ins w:id="28" w:author="Klaus Polak" w:date="2013-05-05T07:20:00Z">
        <w:r w:rsidR="00BD79DC">
          <w:rPr>
            <w:rStyle w:val="Kommentarzeichen"/>
          </w:rPr>
          <w:commentReference w:id="27"/>
        </w:r>
      </w:ins>
    </w:p>
    <w:p w:rsidR="001E31C4" w:rsidRDefault="001E31C4" w:rsidP="001E31C4">
      <w:pPr>
        <w:pStyle w:val="AufzhlungNachberschrift"/>
        <w:rPr>
          <w:ins w:id="29" w:author="Nadine Martin" w:date="2013-05-05T07:42:00Z"/>
        </w:rPr>
      </w:pPr>
      <w:r>
        <w:t>Name der Firma oder Organisation</w:t>
      </w:r>
    </w:p>
    <w:p w:rsidR="00D5748A" w:rsidRDefault="00D5748A" w:rsidP="001E31C4">
      <w:pPr>
        <w:pStyle w:val="AufzhlungNachberschrift"/>
      </w:pPr>
      <w:ins w:id="30" w:author="Nadine Martin" w:date="2013-05-05T07:42:00Z">
        <w:r>
          <w:t xml:space="preserve">Titel, Thema, </w:t>
        </w:r>
      </w:ins>
      <w:ins w:id="31" w:author="Nadine Martin" w:date="2013-05-05T07:43:00Z">
        <w:r>
          <w:t>Schlüsselworte, Kategorien und weitere Inhalte aus den Dateieigenschaften</w:t>
        </w:r>
      </w:ins>
      <w:bookmarkStart w:id="32" w:name="_GoBack"/>
      <w:bookmarkEnd w:id="32"/>
    </w:p>
    <w:p w:rsidR="001E31C4" w:rsidRDefault="001E31C4" w:rsidP="001E31C4">
      <w:pPr>
        <w:pStyle w:val="AufzhlungNachberschrift"/>
      </w:pPr>
      <w:r>
        <w:t>Name des Netzwerkservers oder des Computers, auf dem das Dokument gespeichert wurde</w:t>
      </w:r>
    </w:p>
    <w:p w:rsidR="001E31C4" w:rsidRDefault="001E31C4" w:rsidP="001E31C4">
      <w:pPr>
        <w:pStyle w:val="AufzhlungNachberschrift"/>
      </w:pPr>
      <w:r>
        <w:t>Name und Speicherort der Dokumentvorlage</w:t>
      </w:r>
    </w:p>
    <w:p w:rsidR="001E31C4" w:rsidRDefault="001E31C4" w:rsidP="001E31C4">
      <w:pPr>
        <w:pStyle w:val="AufzhlungNachberschrift"/>
      </w:pPr>
      <w:r>
        <w:t>Formatvorlagen, die im Dokument vorhanden sind</w:t>
      </w:r>
    </w:p>
    <w:p w:rsidR="001E31C4" w:rsidRDefault="001E31C4" w:rsidP="001E31C4">
      <w:pPr>
        <w:pStyle w:val="AufzhlungNachberschrift"/>
      </w:pPr>
      <w:r>
        <w:t>verwendete Schriften</w:t>
      </w:r>
    </w:p>
    <w:p w:rsidR="001E31C4" w:rsidRDefault="001E31C4" w:rsidP="001E31C4">
      <w:pPr>
        <w:pStyle w:val="AufzhlungNachberschrift"/>
      </w:pPr>
      <w:r>
        <w:t>Name des Druckers, wenn das Dokument ausgedruckt wurde</w:t>
      </w:r>
    </w:p>
    <w:p w:rsidR="001E31C4" w:rsidRDefault="001E31C4" w:rsidP="001E31C4">
      <w:pPr>
        <w:pStyle w:val="AufzhlungNachberschrift"/>
      </w:pPr>
      <w:r>
        <w:t xml:space="preserve">Bis Word 2003: </w:t>
      </w:r>
      <w:ins w:id="33" w:author="Pia Bork" w:date="2013-05-03T14:46:00Z">
        <w:r w:rsidR="00034337">
          <w:br/>
        </w:r>
      </w:ins>
      <w:r>
        <w:t>Mailanschriften, wenn das Dokument aus Word per Mail zur Überarbeitung versandt wurde</w:t>
      </w:r>
    </w:p>
    <w:p w:rsidR="001E31C4" w:rsidRDefault="001E31C4" w:rsidP="001E31C4">
      <w:pPr>
        <w:pStyle w:val="AufzhlungNachberschrift"/>
      </w:pPr>
      <w:r>
        <w:t xml:space="preserve">Bis Word 2003: </w:t>
      </w:r>
      <w:ins w:id="34" w:author="Pia Bork" w:date="2013-05-03T14:46:00Z">
        <w:r w:rsidR="00034337">
          <w:br/>
        </w:r>
      </w:ins>
      <w:r>
        <w:t>Versionen</w:t>
      </w:r>
    </w:p>
    <w:p w:rsidR="001E31C4" w:rsidRDefault="001E31C4" w:rsidP="001E31C4">
      <w:r>
        <w:t xml:space="preserve">Viele dieser Informationen oder Metadaten sind </w:t>
      </w:r>
      <w:del w:id="35" w:author="Pia Bork" w:date="2013-05-03T14:46:00Z">
        <w:r w:rsidDel="00034337">
          <w:delText xml:space="preserve">sowieso </w:delText>
        </w:r>
      </w:del>
      <w:r>
        <w:t xml:space="preserve">im Dokument </w:t>
      </w:r>
      <w:ins w:id="36" w:author="Pia Bork" w:date="2013-05-03T14:46:00Z">
        <w:r w:rsidR="00034337">
          <w:t xml:space="preserve">leicht </w:t>
        </w:r>
      </w:ins>
      <w:r>
        <w:t xml:space="preserve">zu sehen - Formatvorlagen und Schriften werden auch beim bloßen Lesen des Dokumentes schon gezeigt; der Speicherort der Dokumentvorlage ist in einem Menü zu sehen; Autor und Organisation stehen in den </w:t>
      </w:r>
      <w:r>
        <w:lastRenderedPageBreak/>
        <w:t>Dateieigenschaften genauso wie die Mailanschrift, falls das Dokument jemals aus Word 2003 zur Überarbeitung versandt wurde.</w:t>
      </w:r>
    </w:p>
    <w:p w:rsidR="001E31C4" w:rsidRDefault="001E31C4" w:rsidP="001E31C4">
      <w:r>
        <w:t>Einige Dinge gibt es in Word 2007 und 2010 nicht mehr: Versenden zur Überarbeitung</w:t>
      </w:r>
      <w:ins w:id="37" w:author="Pia Bork" w:date="2013-05-03T14:47:00Z">
        <w:r w:rsidR="00034337">
          <w:t xml:space="preserve"> sowie</w:t>
        </w:r>
      </w:ins>
      <w:del w:id="38" w:author="Pia Bork" w:date="2013-05-03T14:47:00Z">
        <w:r w:rsidDel="00034337">
          <w:delText>,</w:delText>
        </w:r>
      </w:del>
      <w:r>
        <w:t xml:space="preserve"> Versionen und Schnellspeicherung sind entfallen. </w:t>
      </w:r>
      <w:del w:id="39" w:author="Pia Bork" w:date="2013-05-03T14:47:00Z">
        <w:r w:rsidDel="00034337">
          <w:delText xml:space="preserve">Diese </w:delText>
        </w:r>
      </w:del>
      <w:ins w:id="40" w:author="Pia Bork" w:date="2013-05-03T14:47:00Z">
        <w:r w:rsidR="00034337">
          <w:t xml:space="preserve">Solche </w:t>
        </w:r>
      </w:ins>
      <w:r>
        <w:t>Informationen können also nur aus älteren Dokumenten stammen.</w:t>
      </w:r>
    </w:p>
    <w:p w:rsidR="001E31C4" w:rsidRDefault="001E31C4" w:rsidP="001E31C4">
      <w:r>
        <w:t xml:space="preserve">Dramatisch </w:t>
      </w:r>
      <w:del w:id="41" w:author="Pia Bork" w:date="2013-05-03T14:47:00Z">
        <w:r w:rsidDel="00034337">
          <w:delText xml:space="preserve">daran </w:delText>
        </w:r>
      </w:del>
      <w:r>
        <w:t xml:space="preserve">ist, dass </w:t>
      </w:r>
      <w:ins w:id="42" w:author="Pia Bork" w:date="2013-05-03T14:47:00Z">
        <w:r w:rsidR="00034337">
          <w:t xml:space="preserve">nur </w:t>
        </w:r>
      </w:ins>
      <w:r>
        <w:t xml:space="preserve">den wenigsten Anwendern bewusst ist, welche Informationen sie weitergeben. Ein typischer und </w:t>
      </w:r>
      <w:ins w:id="43" w:author="Pia Bork" w:date="2013-05-03T14:47:00Z">
        <w:r w:rsidR="00034337">
          <w:t xml:space="preserve">häufig sehr </w:t>
        </w:r>
      </w:ins>
      <w:r>
        <w:t>peinlicher Fall: In den Dokumenteigenschaften steht eine ganz andere Firma als die eigene, das Dokument wird aber als eigenes ausgegeben und versandt.</w:t>
      </w:r>
    </w:p>
    <w:p w:rsidR="001E31C4" w:rsidRDefault="001E31C4" w:rsidP="001E31C4">
      <w:r>
        <w:t>Prinzipiell sollten Sie sich die Dokumenteigenschaften anzeigen lassen:</w:t>
      </w:r>
    </w:p>
    <w:p w:rsidR="001E31C4" w:rsidRDefault="001E31C4" w:rsidP="001E31C4">
      <w:pPr>
        <w:pStyle w:val="AufzhlungNachberschrift"/>
      </w:pPr>
      <w:r>
        <w:t>Office-Menü / Vorbereiten / Eigenschaften</w:t>
      </w:r>
    </w:p>
    <w:p w:rsidR="001E31C4" w:rsidRDefault="001E31C4" w:rsidP="001E31C4">
      <w:pPr>
        <w:pStyle w:val="AufzhlungNachberschrift"/>
      </w:pPr>
      <w:r>
        <w:t>Im Kopfbereich des Dokumentes erscheinen die wichtigsten Eigenschaften</w:t>
      </w:r>
    </w:p>
    <w:p w:rsidR="001E31C4" w:rsidRDefault="001E31C4" w:rsidP="001E31C4">
      <w:pPr>
        <w:pStyle w:val="AufzhlungNachberschrift"/>
      </w:pPr>
      <w:r>
        <w:t>Mehr sehen Sie mit Klick auf Dokumenteigenschaften / Erweiterte Eigenschaften</w:t>
      </w:r>
    </w:p>
    <w:p w:rsidR="001E31C4" w:rsidRDefault="001E31C4" w:rsidP="001E31C4">
      <w:r>
        <w:t>Darüber hinaus gibt es weitere Texte</w:t>
      </w:r>
      <w:ins w:id="44" w:author="Klaus Polak" w:date="2013-05-05T07:19:00Z">
        <w:r w:rsidR="00AC0E8A">
          <w:t xml:space="preserve"> oder Elemente</w:t>
        </w:r>
      </w:ins>
      <w:r>
        <w:t>, die auf den ersten Blick verborgen sind:</w:t>
      </w:r>
    </w:p>
    <w:p w:rsidR="001E31C4" w:rsidRDefault="001E31C4" w:rsidP="001E31C4">
      <w:pPr>
        <w:pStyle w:val="AufzhlungNachberschrift"/>
      </w:pPr>
      <w:r>
        <w:t>Kopf- und Fußzeilen für die zweite Seite, wenn keine zweite Seite vorhanden ist</w:t>
      </w:r>
    </w:p>
    <w:p w:rsidR="001E31C4" w:rsidRDefault="001E31C4" w:rsidP="001E31C4">
      <w:pPr>
        <w:pStyle w:val="AufzhlungNachberschrift"/>
      </w:pPr>
      <w:r>
        <w:t>genauso Kopf- und Fußzeilen für gerade und ungerade Seiten, wenn sie nicht in Verwendung sind</w:t>
      </w:r>
    </w:p>
    <w:p w:rsidR="007B3178" w:rsidRDefault="007B3178" w:rsidP="001E31C4">
      <w:pPr>
        <w:pStyle w:val="AufzhlungNachberschrift"/>
      </w:pPr>
      <w:r>
        <w:t>Eingebettete Objekte wie beispielsweise Excel-Tabellen</w:t>
      </w:r>
    </w:p>
    <w:p w:rsidR="007B3178" w:rsidRDefault="007B3178" w:rsidP="007B3178">
      <w:pPr>
        <w:pStyle w:val="AufzhlungNachberschrift"/>
      </w:pPr>
      <w:r>
        <w:t>Zugeschnittene Bereiche von Bilddateien, die nicht gelöscht wurden</w:t>
      </w:r>
    </w:p>
    <w:sectPr w:rsidR="007B3178" w:rsidSect="00A3024D">
      <w:headerReference w:type="default" r:id="rId11"/>
      <w:footerReference w:type="default" r:id="rId12"/>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Pia Bork" w:date="2013-05-05T07:31:00Z" w:initials="pb">
    <w:p w:rsidR="00840D4C" w:rsidRDefault="00840D4C">
      <w:pPr>
        <w:pStyle w:val="Kommentartext"/>
      </w:pPr>
      <w:r>
        <w:rPr>
          <w:rStyle w:val="Kommentarzeichen"/>
        </w:rPr>
        <w:annotationRef/>
      </w:r>
      <w:r>
        <w:t>Wurde von Anwendern häufig eingestellt, ohne dass sie wussten, was das bewirkt</w:t>
      </w:r>
    </w:p>
  </w:comment>
  <w:comment w:id="27" w:author="Klaus Polak" w:date="2013-05-05T07:31:00Z" w:initials="kp">
    <w:p w:rsidR="00BD79DC" w:rsidRDefault="00BD79DC">
      <w:pPr>
        <w:pStyle w:val="Kommentartext"/>
      </w:pPr>
      <w:r>
        <w:rPr>
          <w:rStyle w:val="Kommentarzeichen"/>
        </w:rPr>
        <w:annotationRef/>
      </w:r>
      <w:r>
        <w:t>Nicht alle vorausgegangenen Autoren sind sichtbar – nur der erste und der letzte!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AD8" w:rsidRDefault="00CD5AD8" w:rsidP="007332C1">
      <w:pPr>
        <w:spacing w:after="0" w:line="240" w:lineRule="auto"/>
      </w:pPr>
      <w:r>
        <w:separator/>
      </w:r>
    </w:p>
  </w:endnote>
  <w:endnote w:type="continuationSeparator" w:id="0">
    <w:p w:rsidR="00CD5AD8" w:rsidRDefault="00CD5AD8" w:rsidP="00733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4C" w:rsidRPr="00156BB8" w:rsidRDefault="00D5748A">
    <w:pPr>
      <w:pStyle w:val="Fuzeile"/>
    </w:pPr>
    <w:sdt>
      <w:sdtPr>
        <w:alias w:val="Veröffentlichungsdatum"/>
        <w:tag w:val=""/>
        <w:id w:val="-475614306"/>
        <w:dataBinding w:prefixMappings="xmlns:ns0='http://schemas.microsoft.com/office/2006/coverPageProps' " w:xpath="/ns0:CoverPageProperties[1]/ns0:PublishDate[1]" w:storeItemID="{55AF091B-3C7A-41E3-B477-F2FDAA23CFDA}"/>
        <w:date w:fullDate="2013-05-03T00:00:00Z">
          <w:dateFormat w:val="dd.MM.yyyy"/>
          <w:lid w:val="de-DE"/>
          <w:storeMappedDataAs w:val="dateTime"/>
          <w:calendar w:val="gregorian"/>
        </w:date>
      </w:sdtPr>
      <w:sdtEndPr/>
      <w:sdtContent>
        <w:r w:rsidR="00840D4C">
          <w:t>03.05.2013</w:t>
        </w:r>
      </w:sdtContent>
    </w:sdt>
    <w:r w:rsidR="00840D4C" w:rsidRPr="00156BB8">
      <w:tab/>
    </w:r>
    <w:r w:rsidR="00840D4C" w:rsidRPr="00156BB8">
      <w:tab/>
      <w:t xml:space="preserve">Seite </w:t>
    </w:r>
    <w:r w:rsidR="00840D4C" w:rsidRPr="00156BB8">
      <w:fldChar w:fldCharType="begin"/>
    </w:r>
    <w:r w:rsidR="00840D4C" w:rsidRPr="00156BB8">
      <w:instrText>PAGE  \* Arabic  \* MERGEFORMAT</w:instrText>
    </w:r>
    <w:r w:rsidR="00840D4C" w:rsidRPr="00156BB8">
      <w:fldChar w:fldCharType="separate"/>
    </w:r>
    <w:r>
      <w:rPr>
        <w:noProof/>
      </w:rPr>
      <w:t>2</w:t>
    </w:r>
    <w:r w:rsidR="00840D4C" w:rsidRPr="00156BB8">
      <w:fldChar w:fldCharType="end"/>
    </w:r>
    <w:r w:rsidR="00840D4C" w:rsidRPr="00156BB8">
      <w:t xml:space="preserve"> von </w:t>
    </w:r>
    <w:fldSimple w:instr="NUMPAGES  \* Arabic  \* MERGEFORMAT">
      <w:r>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AD8" w:rsidRDefault="00CD5AD8" w:rsidP="007332C1">
      <w:pPr>
        <w:spacing w:after="0" w:line="240" w:lineRule="auto"/>
      </w:pPr>
      <w:r>
        <w:separator/>
      </w:r>
    </w:p>
  </w:footnote>
  <w:footnote w:type="continuationSeparator" w:id="0">
    <w:p w:rsidR="00CD5AD8" w:rsidRDefault="00CD5AD8" w:rsidP="00733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4C" w:rsidRDefault="00840D4C">
    <w:pPr>
      <w:pStyle w:val="Kopfzeile"/>
    </w:pPr>
    <w:r>
      <w:rPr>
        <w:noProof/>
        <w:lang w:eastAsia="de-DE"/>
      </w:rPr>
      <mc:AlternateContent>
        <mc:Choice Requires="wps">
          <w:drawing>
            <wp:anchor distT="0" distB="0" distL="114300" distR="114300" simplePos="0" relativeHeight="251663360" behindDoc="0" locked="0" layoutInCell="0" allowOverlap="1" wp14:anchorId="5F926DAF" wp14:editId="0F86B136">
              <wp:simplePos x="0" y="0"/>
              <wp:positionH relativeFrom="margin">
                <wp:align>left</wp:align>
              </wp:positionH>
              <wp:positionV relativeFrom="topMargin">
                <wp:align>center</wp:align>
              </wp:positionV>
              <wp:extent cx="5760720" cy="281940"/>
              <wp:effectExtent l="0" t="0" r="0" b="63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0D4C" w:rsidRDefault="00D5748A" w:rsidP="00CB542B">
                          <w:pPr>
                            <w:tabs>
                              <w:tab w:val="right" w:pos="8505"/>
                            </w:tabs>
                            <w:spacing w:after="0" w:line="240" w:lineRule="auto"/>
                          </w:pPr>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r w:rsidR="00840D4C">
                                <w:t>Verborgene Informationen</w:t>
                              </w:r>
                            </w:sdtContent>
                          </w:sdt>
                          <w:r w:rsidR="00840D4C">
                            <w:tab/>
                            <w:t>Pia Bork</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0;margin-top:0;width:453.6pt;height:22.2pt;z-index:251663360;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" o:allowincell="f" filled="f" stroked="f">
              <v:textbox style="mso-fit-shape-to-text:t" inset=",0,,0">
                <w:txbxContent>
                  <w:p w:rsidR="00840D4C" w:rsidRDefault="00CD5AD8" w:rsidP="00CB542B">
                    <w:pPr>
                      <w:tabs>
                        <w:tab w:val="right" w:pos="8505"/>
                      </w:tabs>
                      <w:spacing w:after="0" w:line="240" w:lineRule="auto"/>
                    </w:pPr>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r w:rsidR="00840D4C">
                          <w:t>Verborgene Informationen</w:t>
                        </w:r>
                      </w:sdtContent>
                    </w:sdt>
                    <w:r w:rsidR="00840D4C">
                      <w:tab/>
                      <w:t>Pia Bork</w:t>
                    </w:r>
                  </w:p>
                </w:txbxContent>
              </v:textbox>
              <w10:wrap anchorx="margin" anchory="margin"/>
            </v:shape>
          </w:pict>
        </mc:Fallback>
      </mc:AlternateContent>
    </w:r>
    <w:r>
      <w:rPr>
        <w:noProof/>
        <w:lang w:eastAsia="de-DE"/>
      </w:rPr>
      <mc:AlternateContent>
        <mc:Choice Requires="wps">
          <w:drawing>
            <wp:anchor distT="0" distB="0" distL="114300" distR="114300" simplePos="0" relativeHeight="251662336" behindDoc="0" locked="0" layoutInCell="0" allowOverlap="1" wp14:anchorId="3D4927E7" wp14:editId="3A8CA71A">
              <wp:simplePos x="0" y="0"/>
              <wp:positionH relativeFrom="page">
                <wp:align>left</wp:align>
              </wp:positionH>
              <wp:positionV relativeFrom="topMargin">
                <wp:align>center</wp:align>
              </wp:positionV>
              <wp:extent cx="899795" cy="281940"/>
              <wp:effectExtent l="0" t="0" r="0" b="63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8194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D4C" w:rsidRDefault="00840D4C">
                          <w:pPr>
                            <w:spacing w:after="0" w:line="240" w:lineRule="auto"/>
                            <w:jc w:val="right"/>
                            <w:rPr>
                              <w:color w:val="FFFFFF" w:themeColor="background1"/>
                            </w:rPr>
                          </w:pPr>
                          <w:r>
                            <w:fldChar w:fldCharType="begin"/>
                          </w:r>
                          <w:r>
                            <w:instrText xml:space="preserve"> PAGE   \* MERGEFORMAT </w:instrText>
                          </w:r>
                          <w:r>
                            <w:fldChar w:fldCharType="separate"/>
                          </w:r>
                          <w:r w:rsidR="00D5748A" w:rsidRPr="00D5748A">
                            <w:rPr>
                              <w:noProof/>
                              <w:color w:val="FFFFFF" w:themeColor="background1"/>
                              <w:lang w:val="en-US"/>
                            </w:rPr>
                            <w:t>2</w:t>
                          </w:r>
                          <w: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0;margin-top:0;width:70.85pt;height:22.2pt;z-index:251662336;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" o:allowincell="f" fillcolor="#4f81bd [3204]" stroked="f">
              <v:textbox style="mso-fit-shape-to-text:t" inset=",0,,0">
                <w:txbxContent>
                  <w:p w:rsidR="00840D4C" w:rsidRDefault="00840D4C">
                    <w:pPr>
                      <w:spacing w:after="0" w:line="240" w:lineRule="auto"/>
                      <w:jc w:val="right"/>
                      <w:rPr>
                        <w:color w:val="FFFFFF" w:themeColor="background1"/>
                      </w:rPr>
                    </w:pPr>
                    <w:r>
                      <w:fldChar w:fldCharType="begin"/>
                    </w:r>
                    <w:r>
                      <w:instrText xml:space="preserve"> PAGE   \* MERGEFORMAT </w:instrText>
                    </w:r>
                    <w:r>
                      <w:fldChar w:fldCharType="separate"/>
                    </w:r>
                    <w:r w:rsidR="00D5748A" w:rsidRPr="00D5748A">
                      <w:rPr>
                        <w:noProof/>
                        <w:color w:val="FFFFFF" w:themeColor="background1"/>
                        <w:lang w:val="en-US"/>
                      </w:rPr>
                      <w:t>2</w:t>
                    </w:r>
                    <w: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F7D"/>
    <w:multiLevelType w:val="hybridMultilevel"/>
    <w:tmpl w:val="DC9C0D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264CD3"/>
    <w:multiLevelType w:val="hybridMultilevel"/>
    <w:tmpl w:val="E8F6E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771E9E"/>
    <w:multiLevelType w:val="hybridMultilevel"/>
    <w:tmpl w:val="98126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B9E222B"/>
    <w:multiLevelType w:val="hybridMultilevel"/>
    <w:tmpl w:val="F7A06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2F08C1"/>
    <w:multiLevelType w:val="hybridMultilevel"/>
    <w:tmpl w:val="F634F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EBE5C60"/>
    <w:multiLevelType w:val="hybridMultilevel"/>
    <w:tmpl w:val="1CECF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1B944FA"/>
    <w:multiLevelType w:val="hybridMultilevel"/>
    <w:tmpl w:val="F496B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6355857"/>
    <w:multiLevelType w:val="hybridMultilevel"/>
    <w:tmpl w:val="AF143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98866C6"/>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nsid w:val="57540BE4"/>
    <w:multiLevelType w:val="hybridMultilevel"/>
    <w:tmpl w:val="C5282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78B145E"/>
    <w:multiLevelType w:val="hybridMultilevel"/>
    <w:tmpl w:val="3990A7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E8A7DC7"/>
    <w:multiLevelType w:val="hybridMultilevel"/>
    <w:tmpl w:val="3E72F6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5F80804"/>
    <w:multiLevelType w:val="hybridMultilevel"/>
    <w:tmpl w:val="5866A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E8F17D1"/>
    <w:multiLevelType w:val="multilevel"/>
    <w:tmpl w:val="4F4C8C90"/>
    <w:lvl w:ilvl="0">
      <w:start w:val="1"/>
      <w:numFmt w:val="bullet"/>
      <w:pStyle w:val="AufzhlungNachberschrif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color w:val="auto"/>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7EB54523"/>
    <w:multiLevelType w:val="hybridMultilevel"/>
    <w:tmpl w:val="3B908E58"/>
    <w:lvl w:ilvl="0" w:tplc="A82E8F4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2"/>
  </w:num>
  <w:num w:numId="3">
    <w:abstractNumId w:val="6"/>
  </w:num>
  <w:num w:numId="4">
    <w:abstractNumId w:val="7"/>
  </w:num>
  <w:num w:numId="5">
    <w:abstractNumId w:val="1"/>
  </w:num>
  <w:num w:numId="6">
    <w:abstractNumId w:val="2"/>
  </w:num>
  <w:num w:numId="7">
    <w:abstractNumId w:val="9"/>
  </w:num>
  <w:num w:numId="8">
    <w:abstractNumId w:val="3"/>
  </w:num>
  <w:num w:numId="9">
    <w:abstractNumId w:val="5"/>
  </w:num>
  <w:num w:numId="10">
    <w:abstractNumId w:val="14"/>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13"/>
  </w:num>
  <w:num w:numId="31">
    <w:abstractNumId w:val="10"/>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mailMerge>
    <w:mainDocumentType w:val="formLetters"/>
    <w:dataType w:val="textFile"/>
    <w:activeRecord w:val="-1"/>
  </w:mailMerge>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1C4"/>
    <w:rsid w:val="00034337"/>
    <w:rsid w:val="000521FB"/>
    <w:rsid w:val="00062172"/>
    <w:rsid w:val="00080BF7"/>
    <w:rsid w:val="000818A4"/>
    <w:rsid w:val="000C04E6"/>
    <w:rsid w:val="000E0649"/>
    <w:rsid w:val="000E3994"/>
    <w:rsid w:val="0010276A"/>
    <w:rsid w:val="00125B47"/>
    <w:rsid w:val="00156BB8"/>
    <w:rsid w:val="0016608D"/>
    <w:rsid w:val="00167725"/>
    <w:rsid w:val="00176976"/>
    <w:rsid w:val="00176F49"/>
    <w:rsid w:val="00180DA0"/>
    <w:rsid w:val="00190712"/>
    <w:rsid w:val="00192E63"/>
    <w:rsid w:val="00195BEA"/>
    <w:rsid w:val="001A6130"/>
    <w:rsid w:val="001D6C46"/>
    <w:rsid w:val="001E31C4"/>
    <w:rsid w:val="001E6E86"/>
    <w:rsid w:val="002066A1"/>
    <w:rsid w:val="00210715"/>
    <w:rsid w:val="0022422A"/>
    <w:rsid w:val="00224E46"/>
    <w:rsid w:val="0023469A"/>
    <w:rsid w:val="002503D5"/>
    <w:rsid w:val="002534E3"/>
    <w:rsid w:val="00293F8E"/>
    <w:rsid w:val="002D363F"/>
    <w:rsid w:val="002E1929"/>
    <w:rsid w:val="002E5795"/>
    <w:rsid w:val="002F2D03"/>
    <w:rsid w:val="002F434E"/>
    <w:rsid w:val="00311649"/>
    <w:rsid w:val="0034142F"/>
    <w:rsid w:val="00371067"/>
    <w:rsid w:val="00373CF3"/>
    <w:rsid w:val="00394A6B"/>
    <w:rsid w:val="003A55FE"/>
    <w:rsid w:val="003B09CA"/>
    <w:rsid w:val="003B481C"/>
    <w:rsid w:val="003C323A"/>
    <w:rsid w:val="003D2EBD"/>
    <w:rsid w:val="003D6EBA"/>
    <w:rsid w:val="003E1EF6"/>
    <w:rsid w:val="003F3AD4"/>
    <w:rsid w:val="0040089D"/>
    <w:rsid w:val="004218CD"/>
    <w:rsid w:val="00431769"/>
    <w:rsid w:val="00437A7D"/>
    <w:rsid w:val="00454B72"/>
    <w:rsid w:val="00456E8D"/>
    <w:rsid w:val="0047646E"/>
    <w:rsid w:val="004A5459"/>
    <w:rsid w:val="004A7D22"/>
    <w:rsid w:val="004B1410"/>
    <w:rsid w:val="005413F1"/>
    <w:rsid w:val="005476FA"/>
    <w:rsid w:val="00553DB8"/>
    <w:rsid w:val="005701B0"/>
    <w:rsid w:val="00586E6A"/>
    <w:rsid w:val="00597707"/>
    <w:rsid w:val="005A57E7"/>
    <w:rsid w:val="005C17B9"/>
    <w:rsid w:val="005C622C"/>
    <w:rsid w:val="005F0065"/>
    <w:rsid w:val="006234A0"/>
    <w:rsid w:val="00624E42"/>
    <w:rsid w:val="0067562D"/>
    <w:rsid w:val="00697072"/>
    <w:rsid w:val="006A75BA"/>
    <w:rsid w:val="006B6DA2"/>
    <w:rsid w:val="006D3680"/>
    <w:rsid w:val="006D4302"/>
    <w:rsid w:val="006D78A7"/>
    <w:rsid w:val="006E3842"/>
    <w:rsid w:val="006F26AA"/>
    <w:rsid w:val="006F5A52"/>
    <w:rsid w:val="00711730"/>
    <w:rsid w:val="00721288"/>
    <w:rsid w:val="007262B2"/>
    <w:rsid w:val="007332C1"/>
    <w:rsid w:val="00771596"/>
    <w:rsid w:val="00782ED5"/>
    <w:rsid w:val="007A1256"/>
    <w:rsid w:val="007B0A8C"/>
    <w:rsid w:val="007B3178"/>
    <w:rsid w:val="007F059C"/>
    <w:rsid w:val="007F7B42"/>
    <w:rsid w:val="00806709"/>
    <w:rsid w:val="00820109"/>
    <w:rsid w:val="008265E4"/>
    <w:rsid w:val="008363B2"/>
    <w:rsid w:val="00840D4C"/>
    <w:rsid w:val="00857574"/>
    <w:rsid w:val="00862E55"/>
    <w:rsid w:val="00862EC7"/>
    <w:rsid w:val="0088772E"/>
    <w:rsid w:val="008A4F27"/>
    <w:rsid w:val="008C20B3"/>
    <w:rsid w:val="008C6ED1"/>
    <w:rsid w:val="008D05F3"/>
    <w:rsid w:val="008D2A0C"/>
    <w:rsid w:val="008E539E"/>
    <w:rsid w:val="008F22B6"/>
    <w:rsid w:val="0090166E"/>
    <w:rsid w:val="0091662D"/>
    <w:rsid w:val="009203AD"/>
    <w:rsid w:val="00966124"/>
    <w:rsid w:val="009667B0"/>
    <w:rsid w:val="009A0E39"/>
    <w:rsid w:val="009E3F45"/>
    <w:rsid w:val="00A3024D"/>
    <w:rsid w:val="00A36757"/>
    <w:rsid w:val="00A40FC4"/>
    <w:rsid w:val="00A42084"/>
    <w:rsid w:val="00A50C91"/>
    <w:rsid w:val="00AA63BD"/>
    <w:rsid w:val="00AC0E8A"/>
    <w:rsid w:val="00AC4E7A"/>
    <w:rsid w:val="00AF165F"/>
    <w:rsid w:val="00B02CAF"/>
    <w:rsid w:val="00B664D5"/>
    <w:rsid w:val="00B87E14"/>
    <w:rsid w:val="00B957AB"/>
    <w:rsid w:val="00BD79DC"/>
    <w:rsid w:val="00BE647C"/>
    <w:rsid w:val="00C05417"/>
    <w:rsid w:val="00C15530"/>
    <w:rsid w:val="00C548D4"/>
    <w:rsid w:val="00C564FF"/>
    <w:rsid w:val="00C65DCF"/>
    <w:rsid w:val="00C8710F"/>
    <w:rsid w:val="00CA016E"/>
    <w:rsid w:val="00CB10EC"/>
    <w:rsid w:val="00CB42C6"/>
    <w:rsid w:val="00CB542B"/>
    <w:rsid w:val="00CC0C97"/>
    <w:rsid w:val="00CD5AD8"/>
    <w:rsid w:val="00D20BE7"/>
    <w:rsid w:val="00D348F1"/>
    <w:rsid w:val="00D46CBD"/>
    <w:rsid w:val="00D561A2"/>
    <w:rsid w:val="00D56EAC"/>
    <w:rsid w:val="00D5748A"/>
    <w:rsid w:val="00D74D89"/>
    <w:rsid w:val="00D97E63"/>
    <w:rsid w:val="00DC0213"/>
    <w:rsid w:val="00DD67F3"/>
    <w:rsid w:val="00E01E18"/>
    <w:rsid w:val="00E2784F"/>
    <w:rsid w:val="00E32FBC"/>
    <w:rsid w:val="00E53B3F"/>
    <w:rsid w:val="00E55707"/>
    <w:rsid w:val="00E65290"/>
    <w:rsid w:val="00E67CE1"/>
    <w:rsid w:val="00E7590D"/>
    <w:rsid w:val="00E868E8"/>
    <w:rsid w:val="00E974B6"/>
    <w:rsid w:val="00E97DE5"/>
    <w:rsid w:val="00EE30DA"/>
    <w:rsid w:val="00EE722A"/>
    <w:rsid w:val="00EE7719"/>
    <w:rsid w:val="00EF5C1D"/>
    <w:rsid w:val="00F0231A"/>
    <w:rsid w:val="00F1016C"/>
    <w:rsid w:val="00F40ACE"/>
    <w:rsid w:val="00F52DE0"/>
    <w:rsid w:val="00F602E7"/>
    <w:rsid w:val="00F65A8F"/>
    <w:rsid w:val="00F664A7"/>
    <w:rsid w:val="00F847EC"/>
    <w:rsid w:val="00FB06CB"/>
    <w:rsid w:val="00FB1599"/>
    <w:rsid w:val="00FC19EB"/>
    <w:rsid w:val="00FC4182"/>
    <w:rsid w:val="00FC6186"/>
    <w:rsid w:val="00FE212D"/>
    <w:rsid w:val="00FE3103"/>
    <w:rsid w:val="00FE7513"/>
    <w:rsid w:val="00FF47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9"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E31C4"/>
    <w:pPr>
      <w:spacing w:before="0"/>
    </w:pPr>
    <w:rPr>
      <w:rFonts w:eastAsiaTheme="minorHAnsi"/>
      <w:lang w:val="de-DE" w:bidi="ar-SA"/>
    </w:rPr>
  </w:style>
  <w:style w:type="paragraph" w:styleId="berschrift1">
    <w:name w:val="heading 1"/>
    <w:basedOn w:val="Standard"/>
    <w:next w:val="Standard"/>
    <w:link w:val="berschrift1Zchn"/>
    <w:uiPriority w:val="9"/>
    <w:qFormat/>
    <w:rsid w:val="006D4302"/>
    <w:pPr>
      <w:numPr>
        <w:numId w:val="29"/>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smallCaps/>
      <w:color w:val="FFFFFF" w:themeColor="background1"/>
      <w:spacing w:val="15"/>
    </w:rPr>
  </w:style>
  <w:style w:type="paragraph" w:styleId="berschrift2">
    <w:name w:val="heading 2"/>
    <w:basedOn w:val="Standard"/>
    <w:next w:val="Standard"/>
    <w:link w:val="berschrift2Zchn"/>
    <w:uiPriority w:val="9"/>
    <w:qFormat/>
    <w:rsid w:val="006D4302"/>
    <w:pPr>
      <w:numPr>
        <w:ilvl w:val="1"/>
        <w:numId w:val="2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rPr>
  </w:style>
  <w:style w:type="paragraph" w:styleId="berschrift3">
    <w:name w:val="heading 3"/>
    <w:basedOn w:val="Standard"/>
    <w:next w:val="Standard"/>
    <w:link w:val="berschrift3Zchn"/>
    <w:uiPriority w:val="9"/>
    <w:qFormat/>
    <w:rsid w:val="006D4302"/>
    <w:pPr>
      <w:numPr>
        <w:ilvl w:val="2"/>
        <w:numId w:val="29"/>
      </w:numPr>
      <w:pBdr>
        <w:top w:val="single" w:sz="6" w:space="2" w:color="4F81BD" w:themeColor="accent1"/>
        <w:left w:val="single" w:sz="6" w:space="2" w:color="4F81BD" w:themeColor="accent1"/>
      </w:pBdr>
      <w:spacing w:before="300" w:after="0"/>
      <w:outlineLvl w:val="2"/>
    </w:pPr>
    <w:rPr>
      <w:smallCaps/>
      <w:color w:val="243F60" w:themeColor="accent1" w:themeShade="7F"/>
      <w:spacing w:val="15"/>
    </w:rPr>
  </w:style>
  <w:style w:type="paragraph" w:styleId="berschrift4">
    <w:name w:val="heading 4"/>
    <w:basedOn w:val="Standard"/>
    <w:next w:val="Standard"/>
    <w:link w:val="berschrift4Zchn"/>
    <w:uiPriority w:val="9"/>
    <w:unhideWhenUsed/>
    <w:qFormat/>
    <w:rsid w:val="006D4302"/>
    <w:pPr>
      <w:numPr>
        <w:ilvl w:val="3"/>
        <w:numId w:val="29"/>
      </w:numPr>
      <w:pBdr>
        <w:top w:val="dotted" w:sz="6" w:space="2" w:color="4F81BD" w:themeColor="accent1"/>
        <w:left w:val="dotted" w:sz="6" w:space="2" w:color="4F81BD" w:themeColor="accent1"/>
      </w:pBdr>
      <w:spacing w:before="300" w:after="0"/>
      <w:outlineLvl w:val="3"/>
    </w:pPr>
    <w:rPr>
      <w:smallCaps/>
      <w:color w:val="365F91" w:themeColor="accent1" w:themeShade="BF"/>
      <w:spacing w:val="10"/>
    </w:rPr>
  </w:style>
  <w:style w:type="paragraph" w:styleId="berschrift5">
    <w:name w:val="heading 5"/>
    <w:basedOn w:val="Standard"/>
    <w:next w:val="Standard"/>
    <w:link w:val="berschrift5Zchn"/>
    <w:uiPriority w:val="9"/>
    <w:unhideWhenUsed/>
    <w:qFormat/>
    <w:rsid w:val="006D4302"/>
    <w:pPr>
      <w:numPr>
        <w:ilvl w:val="4"/>
        <w:numId w:val="29"/>
      </w:numPr>
      <w:pBdr>
        <w:bottom w:val="single" w:sz="6" w:space="1" w:color="4F81BD" w:themeColor="accent1"/>
      </w:pBdr>
      <w:spacing w:before="300" w:after="0"/>
      <w:outlineLvl w:val="4"/>
    </w:pPr>
    <w:rPr>
      <w:smallCaps/>
      <w:color w:val="365F91" w:themeColor="accent1" w:themeShade="BF"/>
      <w:spacing w:val="10"/>
    </w:rPr>
  </w:style>
  <w:style w:type="paragraph" w:styleId="berschrift6">
    <w:name w:val="heading 6"/>
    <w:basedOn w:val="Standard"/>
    <w:next w:val="Standard"/>
    <w:link w:val="berschrift6Zchn"/>
    <w:uiPriority w:val="9"/>
    <w:unhideWhenUsed/>
    <w:qFormat/>
    <w:rsid w:val="006D4302"/>
    <w:pPr>
      <w:numPr>
        <w:ilvl w:val="5"/>
        <w:numId w:val="29"/>
      </w:numPr>
      <w:pBdr>
        <w:bottom w:val="dotted" w:sz="6" w:space="1" w:color="4F81BD" w:themeColor="accent1"/>
      </w:pBdr>
      <w:spacing w:before="300" w:after="0"/>
      <w:outlineLvl w:val="5"/>
    </w:pPr>
    <w:rPr>
      <w:smallCaps/>
      <w:color w:val="365F91" w:themeColor="accent1" w:themeShade="BF"/>
      <w:spacing w:val="10"/>
    </w:rPr>
  </w:style>
  <w:style w:type="paragraph" w:styleId="berschrift7">
    <w:name w:val="heading 7"/>
    <w:basedOn w:val="Standard"/>
    <w:next w:val="Standard"/>
    <w:link w:val="berschrift7Zchn"/>
    <w:uiPriority w:val="9"/>
    <w:unhideWhenUsed/>
    <w:qFormat/>
    <w:rsid w:val="006D4302"/>
    <w:pPr>
      <w:numPr>
        <w:ilvl w:val="6"/>
        <w:numId w:val="29"/>
      </w:numPr>
      <w:spacing w:before="300" w:after="0"/>
      <w:outlineLvl w:val="6"/>
    </w:pPr>
    <w:rPr>
      <w:smallCaps/>
      <w:color w:val="365F91" w:themeColor="accent1" w:themeShade="BF"/>
      <w:spacing w:val="10"/>
    </w:rPr>
  </w:style>
  <w:style w:type="paragraph" w:styleId="berschrift8">
    <w:name w:val="heading 8"/>
    <w:basedOn w:val="Standard"/>
    <w:next w:val="Standard"/>
    <w:link w:val="berschrift8Zchn"/>
    <w:uiPriority w:val="9"/>
    <w:semiHidden/>
    <w:unhideWhenUsed/>
    <w:qFormat/>
    <w:rsid w:val="006D4302"/>
    <w:pPr>
      <w:numPr>
        <w:ilvl w:val="7"/>
        <w:numId w:val="29"/>
      </w:numPr>
      <w:spacing w:before="300" w:after="0"/>
      <w:outlineLvl w:val="7"/>
    </w:pPr>
    <w:rPr>
      <w:smallCaps/>
      <w:spacing w:val="10"/>
      <w:sz w:val="18"/>
      <w:szCs w:val="18"/>
    </w:rPr>
  </w:style>
  <w:style w:type="paragraph" w:styleId="berschrift9">
    <w:name w:val="heading 9"/>
    <w:basedOn w:val="Standard"/>
    <w:next w:val="Standard"/>
    <w:link w:val="berschrift9Zchn"/>
    <w:uiPriority w:val="9"/>
    <w:semiHidden/>
    <w:unhideWhenUsed/>
    <w:qFormat/>
    <w:rsid w:val="006D4302"/>
    <w:pPr>
      <w:numPr>
        <w:ilvl w:val="8"/>
        <w:numId w:val="29"/>
      </w:num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D4302"/>
    <w:pPr>
      <w:ind w:left="720"/>
      <w:contextualSpacing/>
    </w:pPr>
  </w:style>
  <w:style w:type="paragraph" w:styleId="Titel">
    <w:name w:val="Title"/>
    <w:basedOn w:val="Standard"/>
    <w:next w:val="Standard"/>
    <w:link w:val="TitelZchn"/>
    <w:uiPriority w:val="9"/>
    <w:qFormat/>
    <w:rsid w:val="006D4302"/>
    <w:pPr>
      <w:spacing w:before="720"/>
    </w:pPr>
    <w:rPr>
      <w:smallCaps/>
      <w:color w:val="4F81BD" w:themeColor="accent1"/>
      <w:spacing w:val="10"/>
      <w:kern w:val="28"/>
      <w:sz w:val="52"/>
      <w:szCs w:val="52"/>
    </w:rPr>
  </w:style>
  <w:style w:type="character" w:customStyle="1" w:styleId="TitelZchn">
    <w:name w:val="Titel Zchn"/>
    <w:basedOn w:val="Absatz-Standardschriftart"/>
    <w:link w:val="Titel"/>
    <w:uiPriority w:val="9"/>
    <w:rsid w:val="006D4302"/>
    <w:rPr>
      <w:smallCaps/>
      <w:color w:val="4F81BD" w:themeColor="accent1"/>
      <w:spacing w:val="10"/>
      <w:kern w:val="28"/>
      <w:sz w:val="52"/>
      <w:szCs w:val="52"/>
    </w:rPr>
  </w:style>
  <w:style w:type="character" w:customStyle="1" w:styleId="berschrift1Zchn">
    <w:name w:val="Überschrift 1 Zchn"/>
    <w:basedOn w:val="Absatz-Standardschriftart"/>
    <w:link w:val="berschrift1"/>
    <w:uiPriority w:val="9"/>
    <w:rsid w:val="006D4302"/>
    <w:rPr>
      <w:b/>
      <w:bCs/>
      <w:small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rsid w:val="006D4302"/>
    <w:rPr>
      <w:smallCaps/>
      <w:spacing w:val="15"/>
      <w:shd w:val="clear" w:color="auto" w:fill="DBE5F1" w:themeFill="accent1" w:themeFillTint="33"/>
    </w:rPr>
  </w:style>
  <w:style w:type="character" w:customStyle="1" w:styleId="berschrift3Zchn">
    <w:name w:val="Überschrift 3 Zchn"/>
    <w:basedOn w:val="Absatz-Standardschriftart"/>
    <w:link w:val="berschrift3"/>
    <w:uiPriority w:val="9"/>
    <w:rsid w:val="006D4302"/>
    <w:rPr>
      <w:smallCaps/>
      <w:color w:val="243F60" w:themeColor="accent1" w:themeShade="7F"/>
      <w:spacing w:val="15"/>
    </w:rPr>
  </w:style>
  <w:style w:type="character" w:customStyle="1" w:styleId="berschrift4Zchn">
    <w:name w:val="Überschrift 4 Zchn"/>
    <w:basedOn w:val="Absatz-Standardschriftart"/>
    <w:link w:val="berschrift4"/>
    <w:uiPriority w:val="9"/>
    <w:rsid w:val="006D4302"/>
    <w:rPr>
      <w:smallCaps/>
      <w:color w:val="365F91" w:themeColor="accent1" w:themeShade="BF"/>
      <w:spacing w:val="10"/>
    </w:rPr>
  </w:style>
  <w:style w:type="character" w:customStyle="1" w:styleId="berschrift5Zchn">
    <w:name w:val="Überschrift 5 Zchn"/>
    <w:basedOn w:val="Absatz-Standardschriftart"/>
    <w:link w:val="berschrift5"/>
    <w:uiPriority w:val="9"/>
    <w:rsid w:val="006D4302"/>
    <w:rPr>
      <w:smallCaps/>
      <w:color w:val="365F91" w:themeColor="accent1" w:themeShade="BF"/>
      <w:spacing w:val="10"/>
    </w:rPr>
  </w:style>
  <w:style w:type="character" w:customStyle="1" w:styleId="berschrift6Zchn">
    <w:name w:val="Überschrift 6 Zchn"/>
    <w:basedOn w:val="Absatz-Standardschriftart"/>
    <w:link w:val="berschrift6"/>
    <w:uiPriority w:val="9"/>
    <w:rsid w:val="006D4302"/>
    <w:rPr>
      <w:smallCaps/>
      <w:color w:val="365F91" w:themeColor="accent1" w:themeShade="BF"/>
      <w:spacing w:val="10"/>
    </w:rPr>
  </w:style>
  <w:style w:type="character" w:customStyle="1" w:styleId="berschrift7Zchn">
    <w:name w:val="Überschrift 7 Zchn"/>
    <w:basedOn w:val="Absatz-Standardschriftart"/>
    <w:link w:val="berschrift7"/>
    <w:uiPriority w:val="9"/>
    <w:rsid w:val="006D4302"/>
    <w:rPr>
      <w:smallCaps/>
      <w:color w:val="365F91" w:themeColor="accent1" w:themeShade="BF"/>
      <w:spacing w:val="10"/>
    </w:rPr>
  </w:style>
  <w:style w:type="character" w:customStyle="1" w:styleId="berschrift8Zchn">
    <w:name w:val="Überschrift 8 Zchn"/>
    <w:basedOn w:val="Absatz-Standardschriftart"/>
    <w:link w:val="berschrift8"/>
    <w:uiPriority w:val="9"/>
    <w:semiHidden/>
    <w:rsid w:val="006D4302"/>
    <w:rPr>
      <w:smallCaps/>
      <w:spacing w:val="10"/>
      <w:sz w:val="18"/>
      <w:szCs w:val="18"/>
    </w:rPr>
  </w:style>
  <w:style w:type="character" w:customStyle="1" w:styleId="berschrift9Zchn">
    <w:name w:val="Überschrift 9 Zchn"/>
    <w:basedOn w:val="Absatz-Standardschriftart"/>
    <w:link w:val="berschrift9"/>
    <w:uiPriority w:val="9"/>
    <w:semiHidden/>
    <w:rsid w:val="006D4302"/>
    <w:rPr>
      <w:i/>
      <w:caps/>
      <w:spacing w:val="10"/>
      <w:sz w:val="18"/>
      <w:szCs w:val="18"/>
    </w:rPr>
  </w:style>
  <w:style w:type="paragraph" w:styleId="Beschriftung">
    <w:name w:val="caption"/>
    <w:basedOn w:val="Standard"/>
    <w:next w:val="Standard"/>
    <w:uiPriority w:val="35"/>
    <w:semiHidden/>
    <w:unhideWhenUsed/>
    <w:qFormat/>
    <w:rsid w:val="006D4302"/>
    <w:rPr>
      <w:b/>
      <w:bCs/>
      <w:color w:val="365F91" w:themeColor="accent1" w:themeShade="BF"/>
      <w:sz w:val="16"/>
      <w:szCs w:val="16"/>
    </w:rPr>
  </w:style>
  <w:style w:type="paragraph" w:styleId="Untertitel">
    <w:name w:val="Subtitle"/>
    <w:basedOn w:val="Standard"/>
    <w:next w:val="Standard"/>
    <w:link w:val="UntertitelZchn"/>
    <w:uiPriority w:val="11"/>
    <w:qFormat/>
    <w:rsid w:val="006D4302"/>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6D4302"/>
    <w:rPr>
      <w:caps/>
      <w:color w:val="595959" w:themeColor="text1" w:themeTint="A6"/>
      <w:spacing w:val="10"/>
      <w:sz w:val="24"/>
      <w:szCs w:val="24"/>
    </w:rPr>
  </w:style>
  <w:style w:type="character" w:styleId="Fett">
    <w:name w:val="Strong"/>
    <w:uiPriority w:val="22"/>
    <w:qFormat/>
    <w:rsid w:val="006D4302"/>
    <w:rPr>
      <w:b/>
      <w:bCs/>
    </w:rPr>
  </w:style>
  <w:style w:type="character" w:styleId="Hervorhebung">
    <w:name w:val="Emphasis"/>
    <w:uiPriority w:val="20"/>
    <w:qFormat/>
    <w:rsid w:val="006D4302"/>
    <w:rPr>
      <w:caps/>
      <w:color w:val="243F60" w:themeColor="accent1" w:themeShade="7F"/>
      <w:spacing w:val="5"/>
    </w:rPr>
  </w:style>
  <w:style w:type="paragraph" w:styleId="KeinLeerraum">
    <w:name w:val="No Spacing"/>
    <w:basedOn w:val="Standard"/>
    <w:link w:val="KeinLeerraumZchn"/>
    <w:uiPriority w:val="1"/>
    <w:qFormat/>
    <w:rsid w:val="006D4302"/>
    <w:pPr>
      <w:spacing w:after="0" w:line="240" w:lineRule="auto"/>
    </w:pPr>
  </w:style>
  <w:style w:type="character" w:customStyle="1" w:styleId="KeinLeerraumZchn">
    <w:name w:val="Kein Leerraum Zchn"/>
    <w:basedOn w:val="Absatz-Standardschriftart"/>
    <w:link w:val="KeinLeerraum"/>
    <w:uiPriority w:val="1"/>
    <w:rsid w:val="006D4302"/>
    <w:rPr>
      <w:sz w:val="20"/>
      <w:szCs w:val="20"/>
    </w:rPr>
  </w:style>
  <w:style w:type="paragraph" w:styleId="Zitat">
    <w:name w:val="Quote"/>
    <w:basedOn w:val="Standard"/>
    <w:next w:val="Standard"/>
    <w:link w:val="ZitatZchn"/>
    <w:uiPriority w:val="29"/>
    <w:qFormat/>
    <w:rsid w:val="006D4302"/>
    <w:rPr>
      <w:i/>
      <w:iCs/>
    </w:rPr>
  </w:style>
  <w:style w:type="character" w:customStyle="1" w:styleId="ZitatZchn">
    <w:name w:val="Zitat Zchn"/>
    <w:basedOn w:val="Absatz-Standardschriftart"/>
    <w:link w:val="Zitat"/>
    <w:uiPriority w:val="29"/>
    <w:rsid w:val="006D4302"/>
    <w:rPr>
      <w:i/>
      <w:iCs/>
      <w:sz w:val="20"/>
      <w:szCs w:val="20"/>
    </w:rPr>
  </w:style>
  <w:style w:type="paragraph" w:styleId="IntensivesZitat">
    <w:name w:val="Intense Quote"/>
    <w:basedOn w:val="Standard"/>
    <w:next w:val="Standard"/>
    <w:link w:val="IntensivesZitatZchn"/>
    <w:uiPriority w:val="30"/>
    <w:qFormat/>
    <w:rsid w:val="006D43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6D4302"/>
    <w:rPr>
      <w:i/>
      <w:iCs/>
      <w:color w:val="4F81BD" w:themeColor="accent1"/>
      <w:sz w:val="20"/>
      <w:szCs w:val="20"/>
    </w:rPr>
  </w:style>
  <w:style w:type="character" w:styleId="SchwacheHervorhebung">
    <w:name w:val="Subtle Emphasis"/>
    <w:uiPriority w:val="19"/>
    <w:qFormat/>
    <w:rsid w:val="006D4302"/>
    <w:rPr>
      <w:i/>
      <w:iCs/>
      <w:color w:val="243F60" w:themeColor="accent1" w:themeShade="7F"/>
    </w:rPr>
  </w:style>
  <w:style w:type="character" w:styleId="IntensiveHervorhebung">
    <w:name w:val="Intense Emphasis"/>
    <w:uiPriority w:val="21"/>
    <w:qFormat/>
    <w:rsid w:val="006D4302"/>
    <w:rPr>
      <w:b/>
      <w:bCs/>
      <w:caps/>
      <w:color w:val="243F60" w:themeColor="accent1" w:themeShade="7F"/>
      <w:spacing w:val="10"/>
    </w:rPr>
  </w:style>
  <w:style w:type="character" w:styleId="SchwacherVerweis">
    <w:name w:val="Subtle Reference"/>
    <w:uiPriority w:val="31"/>
    <w:qFormat/>
    <w:rsid w:val="006D4302"/>
    <w:rPr>
      <w:b/>
      <w:bCs/>
      <w:color w:val="4F81BD" w:themeColor="accent1"/>
    </w:rPr>
  </w:style>
  <w:style w:type="character" w:styleId="IntensiverVerweis">
    <w:name w:val="Intense Reference"/>
    <w:uiPriority w:val="32"/>
    <w:qFormat/>
    <w:rsid w:val="006D4302"/>
    <w:rPr>
      <w:b/>
      <w:bCs/>
      <w:i/>
      <w:iCs/>
      <w:caps/>
      <w:color w:val="4F81BD" w:themeColor="accent1"/>
    </w:rPr>
  </w:style>
  <w:style w:type="character" w:styleId="Buchtitel">
    <w:name w:val="Book Title"/>
    <w:uiPriority w:val="33"/>
    <w:qFormat/>
    <w:rsid w:val="006D4302"/>
    <w:rPr>
      <w:b/>
      <w:bCs/>
      <w:i/>
      <w:iCs/>
      <w:spacing w:val="9"/>
    </w:rPr>
  </w:style>
  <w:style w:type="paragraph" w:styleId="Inhaltsverzeichnisberschrift">
    <w:name w:val="TOC Heading"/>
    <w:basedOn w:val="berschrift1"/>
    <w:next w:val="Standard"/>
    <w:uiPriority w:val="39"/>
    <w:semiHidden/>
    <w:unhideWhenUsed/>
    <w:qFormat/>
    <w:rsid w:val="006D4302"/>
    <w:pPr>
      <w:numPr>
        <w:numId w:val="0"/>
      </w:numPr>
      <w:outlineLvl w:val="9"/>
    </w:pPr>
  </w:style>
  <w:style w:type="paragraph" w:styleId="Kopfzeile">
    <w:name w:val="header"/>
    <w:basedOn w:val="Standard"/>
    <w:link w:val="KopfzeileZchn"/>
    <w:uiPriority w:val="99"/>
    <w:unhideWhenUsed/>
    <w:rsid w:val="006D43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302"/>
    <w:rPr>
      <w:sz w:val="20"/>
      <w:szCs w:val="20"/>
    </w:rPr>
  </w:style>
  <w:style w:type="paragraph" w:styleId="Fuzeile">
    <w:name w:val="footer"/>
    <w:basedOn w:val="Standard"/>
    <w:link w:val="FuzeileZchn"/>
    <w:uiPriority w:val="99"/>
    <w:unhideWhenUsed/>
    <w:rsid w:val="006D43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302"/>
    <w:rPr>
      <w:sz w:val="20"/>
      <w:szCs w:val="20"/>
    </w:rPr>
  </w:style>
  <w:style w:type="character" w:styleId="Seitenzahl">
    <w:name w:val="page number"/>
    <w:basedOn w:val="Absatz-Standardschriftart"/>
    <w:uiPriority w:val="99"/>
    <w:unhideWhenUsed/>
    <w:rsid w:val="006D4302"/>
    <w:rPr>
      <w:rFonts w:eastAsiaTheme="minorEastAsia" w:cstheme="minorBidi"/>
      <w:bCs w:val="0"/>
      <w:iCs w:val="0"/>
      <w:szCs w:val="22"/>
      <w:lang w:val="de-DE"/>
    </w:rPr>
  </w:style>
  <w:style w:type="character" w:styleId="Kommentarzeichen">
    <w:name w:val="annotation reference"/>
    <w:basedOn w:val="Absatz-Standardschriftart"/>
    <w:uiPriority w:val="99"/>
    <w:semiHidden/>
    <w:unhideWhenUsed/>
    <w:rsid w:val="006D4302"/>
    <w:rPr>
      <w:sz w:val="16"/>
      <w:szCs w:val="16"/>
    </w:rPr>
  </w:style>
  <w:style w:type="paragraph" w:styleId="Kommentartext">
    <w:name w:val="annotation text"/>
    <w:basedOn w:val="Standard"/>
    <w:link w:val="KommentartextZchn"/>
    <w:uiPriority w:val="99"/>
    <w:semiHidden/>
    <w:unhideWhenUsed/>
    <w:rsid w:val="006D4302"/>
    <w:pPr>
      <w:spacing w:line="240" w:lineRule="auto"/>
    </w:pPr>
  </w:style>
  <w:style w:type="character" w:customStyle="1" w:styleId="KommentartextZchn">
    <w:name w:val="Kommentartext Zchn"/>
    <w:basedOn w:val="Absatz-Standardschriftart"/>
    <w:link w:val="Kommentartext"/>
    <w:uiPriority w:val="99"/>
    <w:semiHidden/>
    <w:rsid w:val="006D4302"/>
    <w:rPr>
      <w:sz w:val="20"/>
      <w:szCs w:val="20"/>
    </w:rPr>
  </w:style>
  <w:style w:type="paragraph" w:styleId="Kommentarthema">
    <w:name w:val="annotation subject"/>
    <w:basedOn w:val="Kommentartext"/>
    <w:next w:val="Kommentartext"/>
    <w:link w:val="KommentarthemaZchn"/>
    <w:uiPriority w:val="99"/>
    <w:semiHidden/>
    <w:unhideWhenUsed/>
    <w:rsid w:val="006D4302"/>
    <w:rPr>
      <w:b/>
      <w:bCs/>
    </w:rPr>
  </w:style>
  <w:style w:type="character" w:customStyle="1" w:styleId="KommentarthemaZchn">
    <w:name w:val="Kommentarthema Zchn"/>
    <w:basedOn w:val="KommentartextZchn"/>
    <w:link w:val="Kommentarthema"/>
    <w:uiPriority w:val="99"/>
    <w:semiHidden/>
    <w:rsid w:val="006D4302"/>
    <w:rPr>
      <w:b/>
      <w:bCs/>
      <w:sz w:val="20"/>
      <w:szCs w:val="20"/>
    </w:rPr>
  </w:style>
  <w:style w:type="paragraph" w:styleId="Sprechblasentext">
    <w:name w:val="Balloon Text"/>
    <w:basedOn w:val="Standard"/>
    <w:link w:val="SprechblasentextZchn"/>
    <w:uiPriority w:val="99"/>
    <w:semiHidden/>
    <w:unhideWhenUsed/>
    <w:rsid w:val="006D430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302"/>
    <w:rPr>
      <w:rFonts w:ascii="Tahoma" w:hAnsi="Tahoma" w:cs="Tahoma"/>
      <w:sz w:val="16"/>
      <w:szCs w:val="16"/>
    </w:rPr>
  </w:style>
  <w:style w:type="character" w:styleId="Platzhaltertext">
    <w:name w:val="Placeholder Text"/>
    <w:basedOn w:val="Absatz-Standardschriftart"/>
    <w:uiPriority w:val="99"/>
    <w:semiHidden/>
    <w:rsid w:val="006D4302"/>
    <w:rPr>
      <w:color w:val="808080"/>
    </w:rPr>
  </w:style>
  <w:style w:type="paragraph" w:customStyle="1" w:styleId="AufzhlungNachberschrift">
    <w:name w:val="AufzählungNachÜberschrift"/>
    <w:basedOn w:val="Listenabsatz"/>
    <w:qFormat/>
    <w:rsid w:val="006D4302"/>
    <w:pPr>
      <w:numPr>
        <w:numId w:val="30"/>
      </w:numPr>
      <w:tabs>
        <w:tab w:val="right" w:pos="7938"/>
      </w:tabs>
    </w:pPr>
  </w:style>
  <w:style w:type="paragraph" w:styleId="berarbeitung">
    <w:name w:val="Revision"/>
    <w:hidden/>
    <w:uiPriority w:val="99"/>
    <w:semiHidden/>
    <w:rsid w:val="00840D4C"/>
    <w:pPr>
      <w:spacing w:before="0" w:after="0" w:line="240" w:lineRule="auto"/>
    </w:pPr>
    <w:rPr>
      <w:rFonts w:eastAsiaTheme="minorHAnsi"/>
      <w:lang w:val="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9"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E31C4"/>
    <w:pPr>
      <w:spacing w:before="0"/>
    </w:pPr>
    <w:rPr>
      <w:rFonts w:eastAsiaTheme="minorHAnsi"/>
      <w:lang w:val="de-DE" w:bidi="ar-SA"/>
    </w:rPr>
  </w:style>
  <w:style w:type="paragraph" w:styleId="berschrift1">
    <w:name w:val="heading 1"/>
    <w:basedOn w:val="Standard"/>
    <w:next w:val="Standard"/>
    <w:link w:val="berschrift1Zchn"/>
    <w:uiPriority w:val="9"/>
    <w:qFormat/>
    <w:rsid w:val="006D4302"/>
    <w:pPr>
      <w:numPr>
        <w:numId w:val="29"/>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smallCaps/>
      <w:color w:val="FFFFFF" w:themeColor="background1"/>
      <w:spacing w:val="15"/>
    </w:rPr>
  </w:style>
  <w:style w:type="paragraph" w:styleId="berschrift2">
    <w:name w:val="heading 2"/>
    <w:basedOn w:val="Standard"/>
    <w:next w:val="Standard"/>
    <w:link w:val="berschrift2Zchn"/>
    <w:uiPriority w:val="9"/>
    <w:qFormat/>
    <w:rsid w:val="006D4302"/>
    <w:pPr>
      <w:numPr>
        <w:ilvl w:val="1"/>
        <w:numId w:val="2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rPr>
  </w:style>
  <w:style w:type="paragraph" w:styleId="berschrift3">
    <w:name w:val="heading 3"/>
    <w:basedOn w:val="Standard"/>
    <w:next w:val="Standard"/>
    <w:link w:val="berschrift3Zchn"/>
    <w:uiPriority w:val="9"/>
    <w:qFormat/>
    <w:rsid w:val="006D4302"/>
    <w:pPr>
      <w:numPr>
        <w:ilvl w:val="2"/>
        <w:numId w:val="29"/>
      </w:numPr>
      <w:pBdr>
        <w:top w:val="single" w:sz="6" w:space="2" w:color="4F81BD" w:themeColor="accent1"/>
        <w:left w:val="single" w:sz="6" w:space="2" w:color="4F81BD" w:themeColor="accent1"/>
      </w:pBdr>
      <w:spacing w:before="300" w:after="0"/>
      <w:outlineLvl w:val="2"/>
    </w:pPr>
    <w:rPr>
      <w:smallCaps/>
      <w:color w:val="243F60" w:themeColor="accent1" w:themeShade="7F"/>
      <w:spacing w:val="15"/>
    </w:rPr>
  </w:style>
  <w:style w:type="paragraph" w:styleId="berschrift4">
    <w:name w:val="heading 4"/>
    <w:basedOn w:val="Standard"/>
    <w:next w:val="Standard"/>
    <w:link w:val="berschrift4Zchn"/>
    <w:uiPriority w:val="9"/>
    <w:unhideWhenUsed/>
    <w:qFormat/>
    <w:rsid w:val="006D4302"/>
    <w:pPr>
      <w:numPr>
        <w:ilvl w:val="3"/>
        <w:numId w:val="29"/>
      </w:numPr>
      <w:pBdr>
        <w:top w:val="dotted" w:sz="6" w:space="2" w:color="4F81BD" w:themeColor="accent1"/>
        <w:left w:val="dotted" w:sz="6" w:space="2" w:color="4F81BD" w:themeColor="accent1"/>
      </w:pBdr>
      <w:spacing w:before="300" w:after="0"/>
      <w:outlineLvl w:val="3"/>
    </w:pPr>
    <w:rPr>
      <w:smallCaps/>
      <w:color w:val="365F91" w:themeColor="accent1" w:themeShade="BF"/>
      <w:spacing w:val="10"/>
    </w:rPr>
  </w:style>
  <w:style w:type="paragraph" w:styleId="berschrift5">
    <w:name w:val="heading 5"/>
    <w:basedOn w:val="Standard"/>
    <w:next w:val="Standard"/>
    <w:link w:val="berschrift5Zchn"/>
    <w:uiPriority w:val="9"/>
    <w:unhideWhenUsed/>
    <w:qFormat/>
    <w:rsid w:val="006D4302"/>
    <w:pPr>
      <w:numPr>
        <w:ilvl w:val="4"/>
        <w:numId w:val="29"/>
      </w:numPr>
      <w:pBdr>
        <w:bottom w:val="single" w:sz="6" w:space="1" w:color="4F81BD" w:themeColor="accent1"/>
      </w:pBdr>
      <w:spacing w:before="300" w:after="0"/>
      <w:outlineLvl w:val="4"/>
    </w:pPr>
    <w:rPr>
      <w:smallCaps/>
      <w:color w:val="365F91" w:themeColor="accent1" w:themeShade="BF"/>
      <w:spacing w:val="10"/>
    </w:rPr>
  </w:style>
  <w:style w:type="paragraph" w:styleId="berschrift6">
    <w:name w:val="heading 6"/>
    <w:basedOn w:val="Standard"/>
    <w:next w:val="Standard"/>
    <w:link w:val="berschrift6Zchn"/>
    <w:uiPriority w:val="9"/>
    <w:unhideWhenUsed/>
    <w:qFormat/>
    <w:rsid w:val="006D4302"/>
    <w:pPr>
      <w:numPr>
        <w:ilvl w:val="5"/>
        <w:numId w:val="29"/>
      </w:numPr>
      <w:pBdr>
        <w:bottom w:val="dotted" w:sz="6" w:space="1" w:color="4F81BD" w:themeColor="accent1"/>
      </w:pBdr>
      <w:spacing w:before="300" w:after="0"/>
      <w:outlineLvl w:val="5"/>
    </w:pPr>
    <w:rPr>
      <w:smallCaps/>
      <w:color w:val="365F91" w:themeColor="accent1" w:themeShade="BF"/>
      <w:spacing w:val="10"/>
    </w:rPr>
  </w:style>
  <w:style w:type="paragraph" w:styleId="berschrift7">
    <w:name w:val="heading 7"/>
    <w:basedOn w:val="Standard"/>
    <w:next w:val="Standard"/>
    <w:link w:val="berschrift7Zchn"/>
    <w:uiPriority w:val="9"/>
    <w:unhideWhenUsed/>
    <w:qFormat/>
    <w:rsid w:val="006D4302"/>
    <w:pPr>
      <w:numPr>
        <w:ilvl w:val="6"/>
        <w:numId w:val="29"/>
      </w:numPr>
      <w:spacing w:before="300" w:after="0"/>
      <w:outlineLvl w:val="6"/>
    </w:pPr>
    <w:rPr>
      <w:smallCaps/>
      <w:color w:val="365F91" w:themeColor="accent1" w:themeShade="BF"/>
      <w:spacing w:val="10"/>
    </w:rPr>
  </w:style>
  <w:style w:type="paragraph" w:styleId="berschrift8">
    <w:name w:val="heading 8"/>
    <w:basedOn w:val="Standard"/>
    <w:next w:val="Standard"/>
    <w:link w:val="berschrift8Zchn"/>
    <w:uiPriority w:val="9"/>
    <w:semiHidden/>
    <w:unhideWhenUsed/>
    <w:qFormat/>
    <w:rsid w:val="006D4302"/>
    <w:pPr>
      <w:numPr>
        <w:ilvl w:val="7"/>
        <w:numId w:val="29"/>
      </w:numPr>
      <w:spacing w:before="300" w:after="0"/>
      <w:outlineLvl w:val="7"/>
    </w:pPr>
    <w:rPr>
      <w:smallCaps/>
      <w:spacing w:val="10"/>
      <w:sz w:val="18"/>
      <w:szCs w:val="18"/>
    </w:rPr>
  </w:style>
  <w:style w:type="paragraph" w:styleId="berschrift9">
    <w:name w:val="heading 9"/>
    <w:basedOn w:val="Standard"/>
    <w:next w:val="Standard"/>
    <w:link w:val="berschrift9Zchn"/>
    <w:uiPriority w:val="9"/>
    <w:semiHidden/>
    <w:unhideWhenUsed/>
    <w:qFormat/>
    <w:rsid w:val="006D4302"/>
    <w:pPr>
      <w:numPr>
        <w:ilvl w:val="8"/>
        <w:numId w:val="29"/>
      </w:num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D4302"/>
    <w:pPr>
      <w:ind w:left="720"/>
      <w:contextualSpacing/>
    </w:pPr>
  </w:style>
  <w:style w:type="paragraph" w:styleId="Titel">
    <w:name w:val="Title"/>
    <w:basedOn w:val="Standard"/>
    <w:next w:val="Standard"/>
    <w:link w:val="TitelZchn"/>
    <w:uiPriority w:val="9"/>
    <w:qFormat/>
    <w:rsid w:val="006D4302"/>
    <w:pPr>
      <w:spacing w:before="720"/>
    </w:pPr>
    <w:rPr>
      <w:smallCaps/>
      <w:color w:val="4F81BD" w:themeColor="accent1"/>
      <w:spacing w:val="10"/>
      <w:kern w:val="28"/>
      <w:sz w:val="52"/>
      <w:szCs w:val="52"/>
    </w:rPr>
  </w:style>
  <w:style w:type="character" w:customStyle="1" w:styleId="TitelZchn">
    <w:name w:val="Titel Zchn"/>
    <w:basedOn w:val="Absatz-Standardschriftart"/>
    <w:link w:val="Titel"/>
    <w:uiPriority w:val="9"/>
    <w:rsid w:val="006D4302"/>
    <w:rPr>
      <w:smallCaps/>
      <w:color w:val="4F81BD" w:themeColor="accent1"/>
      <w:spacing w:val="10"/>
      <w:kern w:val="28"/>
      <w:sz w:val="52"/>
      <w:szCs w:val="52"/>
    </w:rPr>
  </w:style>
  <w:style w:type="character" w:customStyle="1" w:styleId="berschrift1Zchn">
    <w:name w:val="Überschrift 1 Zchn"/>
    <w:basedOn w:val="Absatz-Standardschriftart"/>
    <w:link w:val="berschrift1"/>
    <w:uiPriority w:val="9"/>
    <w:rsid w:val="006D4302"/>
    <w:rPr>
      <w:b/>
      <w:bCs/>
      <w:smallCaps/>
      <w:color w:val="FFFFFF" w:themeColor="background1"/>
      <w:spacing w:val="15"/>
      <w:shd w:val="clear" w:color="auto" w:fill="4F81BD" w:themeFill="accent1"/>
    </w:rPr>
  </w:style>
  <w:style w:type="character" w:customStyle="1" w:styleId="berschrift2Zchn">
    <w:name w:val="Überschrift 2 Zchn"/>
    <w:basedOn w:val="Absatz-Standardschriftart"/>
    <w:link w:val="berschrift2"/>
    <w:uiPriority w:val="9"/>
    <w:rsid w:val="006D4302"/>
    <w:rPr>
      <w:smallCaps/>
      <w:spacing w:val="15"/>
      <w:shd w:val="clear" w:color="auto" w:fill="DBE5F1" w:themeFill="accent1" w:themeFillTint="33"/>
    </w:rPr>
  </w:style>
  <w:style w:type="character" w:customStyle="1" w:styleId="berschrift3Zchn">
    <w:name w:val="Überschrift 3 Zchn"/>
    <w:basedOn w:val="Absatz-Standardschriftart"/>
    <w:link w:val="berschrift3"/>
    <w:uiPriority w:val="9"/>
    <w:rsid w:val="006D4302"/>
    <w:rPr>
      <w:smallCaps/>
      <w:color w:val="243F60" w:themeColor="accent1" w:themeShade="7F"/>
      <w:spacing w:val="15"/>
    </w:rPr>
  </w:style>
  <w:style w:type="character" w:customStyle="1" w:styleId="berschrift4Zchn">
    <w:name w:val="Überschrift 4 Zchn"/>
    <w:basedOn w:val="Absatz-Standardschriftart"/>
    <w:link w:val="berschrift4"/>
    <w:uiPriority w:val="9"/>
    <w:rsid w:val="006D4302"/>
    <w:rPr>
      <w:smallCaps/>
      <w:color w:val="365F91" w:themeColor="accent1" w:themeShade="BF"/>
      <w:spacing w:val="10"/>
    </w:rPr>
  </w:style>
  <w:style w:type="character" w:customStyle="1" w:styleId="berschrift5Zchn">
    <w:name w:val="Überschrift 5 Zchn"/>
    <w:basedOn w:val="Absatz-Standardschriftart"/>
    <w:link w:val="berschrift5"/>
    <w:uiPriority w:val="9"/>
    <w:rsid w:val="006D4302"/>
    <w:rPr>
      <w:smallCaps/>
      <w:color w:val="365F91" w:themeColor="accent1" w:themeShade="BF"/>
      <w:spacing w:val="10"/>
    </w:rPr>
  </w:style>
  <w:style w:type="character" w:customStyle="1" w:styleId="berschrift6Zchn">
    <w:name w:val="Überschrift 6 Zchn"/>
    <w:basedOn w:val="Absatz-Standardschriftart"/>
    <w:link w:val="berschrift6"/>
    <w:uiPriority w:val="9"/>
    <w:rsid w:val="006D4302"/>
    <w:rPr>
      <w:smallCaps/>
      <w:color w:val="365F91" w:themeColor="accent1" w:themeShade="BF"/>
      <w:spacing w:val="10"/>
    </w:rPr>
  </w:style>
  <w:style w:type="character" w:customStyle="1" w:styleId="berschrift7Zchn">
    <w:name w:val="Überschrift 7 Zchn"/>
    <w:basedOn w:val="Absatz-Standardschriftart"/>
    <w:link w:val="berschrift7"/>
    <w:uiPriority w:val="9"/>
    <w:rsid w:val="006D4302"/>
    <w:rPr>
      <w:smallCaps/>
      <w:color w:val="365F91" w:themeColor="accent1" w:themeShade="BF"/>
      <w:spacing w:val="10"/>
    </w:rPr>
  </w:style>
  <w:style w:type="character" w:customStyle="1" w:styleId="berschrift8Zchn">
    <w:name w:val="Überschrift 8 Zchn"/>
    <w:basedOn w:val="Absatz-Standardschriftart"/>
    <w:link w:val="berschrift8"/>
    <w:uiPriority w:val="9"/>
    <w:semiHidden/>
    <w:rsid w:val="006D4302"/>
    <w:rPr>
      <w:smallCaps/>
      <w:spacing w:val="10"/>
      <w:sz w:val="18"/>
      <w:szCs w:val="18"/>
    </w:rPr>
  </w:style>
  <w:style w:type="character" w:customStyle="1" w:styleId="berschrift9Zchn">
    <w:name w:val="Überschrift 9 Zchn"/>
    <w:basedOn w:val="Absatz-Standardschriftart"/>
    <w:link w:val="berschrift9"/>
    <w:uiPriority w:val="9"/>
    <w:semiHidden/>
    <w:rsid w:val="006D4302"/>
    <w:rPr>
      <w:i/>
      <w:caps/>
      <w:spacing w:val="10"/>
      <w:sz w:val="18"/>
      <w:szCs w:val="18"/>
    </w:rPr>
  </w:style>
  <w:style w:type="paragraph" w:styleId="Beschriftung">
    <w:name w:val="caption"/>
    <w:basedOn w:val="Standard"/>
    <w:next w:val="Standard"/>
    <w:uiPriority w:val="35"/>
    <w:semiHidden/>
    <w:unhideWhenUsed/>
    <w:qFormat/>
    <w:rsid w:val="006D4302"/>
    <w:rPr>
      <w:b/>
      <w:bCs/>
      <w:color w:val="365F91" w:themeColor="accent1" w:themeShade="BF"/>
      <w:sz w:val="16"/>
      <w:szCs w:val="16"/>
    </w:rPr>
  </w:style>
  <w:style w:type="paragraph" w:styleId="Untertitel">
    <w:name w:val="Subtitle"/>
    <w:basedOn w:val="Standard"/>
    <w:next w:val="Standard"/>
    <w:link w:val="UntertitelZchn"/>
    <w:uiPriority w:val="11"/>
    <w:qFormat/>
    <w:rsid w:val="006D4302"/>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6D4302"/>
    <w:rPr>
      <w:caps/>
      <w:color w:val="595959" w:themeColor="text1" w:themeTint="A6"/>
      <w:spacing w:val="10"/>
      <w:sz w:val="24"/>
      <w:szCs w:val="24"/>
    </w:rPr>
  </w:style>
  <w:style w:type="character" w:styleId="Fett">
    <w:name w:val="Strong"/>
    <w:uiPriority w:val="22"/>
    <w:qFormat/>
    <w:rsid w:val="006D4302"/>
    <w:rPr>
      <w:b/>
      <w:bCs/>
    </w:rPr>
  </w:style>
  <w:style w:type="character" w:styleId="Hervorhebung">
    <w:name w:val="Emphasis"/>
    <w:uiPriority w:val="20"/>
    <w:qFormat/>
    <w:rsid w:val="006D4302"/>
    <w:rPr>
      <w:caps/>
      <w:color w:val="243F60" w:themeColor="accent1" w:themeShade="7F"/>
      <w:spacing w:val="5"/>
    </w:rPr>
  </w:style>
  <w:style w:type="paragraph" w:styleId="KeinLeerraum">
    <w:name w:val="No Spacing"/>
    <w:basedOn w:val="Standard"/>
    <w:link w:val="KeinLeerraumZchn"/>
    <w:uiPriority w:val="1"/>
    <w:qFormat/>
    <w:rsid w:val="006D4302"/>
    <w:pPr>
      <w:spacing w:after="0" w:line="240" w:lineRule="auto"/>
    </w:pPr>
  </w:style>
  <w:style w:type="character" w:customStyle="1" w:styleId="KeinLeerraumZchn">
    <w:name w:val="Kein Leerraum Zchn"/>
    <w:basedOn w:val="Absatz-Standardschriftart"/>
    <w:link w:val="KeinLeerraum"/>
    <w:uiPriority w:val="1"/>
    <w:rsid w:val="006D4302"/>
    <w:rPr>
      <w:sz w:val="20"/>
      <w:szCs w:val="20"/>
    </w:rPr>
  </w:style>
  <w:style w:type="paragraph" w:styleId="Zitat">
    <w:name w:val="Quote"/>
    <w:basedOn w:val="Standard"/>
    <w:next w:val="Standard"/>
    <w:link w:val="ZitatZchn"/>
    <w:uiPriority w:val="29"/>
    <w:qFormat/>
    <w:rsid w:val="006D4302"/>
    <w:rPr>
      <w:i/>
      <w:iCs/>
    </w:rPr>
  </w:style>
  <w:style w:type="character" w:customStyle="1" w:styleId="ZitatZchn">
    <w:name w:val="Zitat Zchn"/>
    <w:basedOn w:val="Absatz-Standardschriftart"/>
    <w:link w:val="Zitat"/>
    <w:uiPriority w:val="29"/>
    <w:rsid w:val="006D4302"/>
    <w:rPr>
      <w:i/>
      <w:iCs/>
      <w:sz w:val="20"/>
      <w:szCs w:val="20"/>
    </w:rPr>
  </w:style>
  <w:style w:type="paragraph" w:styleId="IntensivesZitat">
    <w:name w:val="Intense Quote"/>
    <w:basedOn w:val="Standard"/>
    <w:next w:val="Standard"/>
    <w:link w:val="IntensivesZitatZchn"/>
    <w:uiPriority w:val="30"/>
    <w:qFormat/>
    <w:rsid w:val="006D43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6D4302"/>
    <w:rPr>
      <w:i/>
      <w:iCs/>
      <w:color w:val="4F81BD" w:themeColor="accent1"/>
      <w:sz w:val="20"/>
      <w:szCs w:val="20"/>
    </w:rPr>
  </w:style>
  <w:style w:type="character" w:styleId="SchwacheHervorhebung">
    <w:name w:val="Subtle Emphasis"/>
    <w:uiPriority w:val="19"/>
    <w:qFormat/>
    <w:rsid w:val="006D4302"/>
    <w:rPr>
      <w:i/>
      <w:iCs/>
      <w:color w:val="243F60" w:themeColor="accent1" w:themeShade="7F"/>
    </w:rPr>
  </w:style>
  <w:style w:type="character" w:styleId="IntensiveHervorhebung">
    <w:name w:val="Intense Emphasis"/>
    <w:uiPriority w:val="21"/>
    <w:qFormat/>
    <w:rsid w:val="006D4302"/>
    <w:rPr>
      <w:b/>
      <w:bCs/>
      <w:caps/>
      <w:color w:val="243F60" w:themeColor="accent1" w:themeShade="7F"/>
      <w:spacing w:val="10"/>
    </w:rPr>
  </w:style>
  <w:style w:type="character" w:styleId="SchwacherVerweis">
    <w:name w:val="Subtle Reference"/>
    <w:uiPriority w:val="31"/>
    <w:qFormat/>
    <w:rsid w:val="006D4302"/>
    <w:rPr>
      <w:b/>
      <w:bCs/>
      <w:color w:val="4F81BD" w:themeColor="accent1"/>
    </w:rPr>
  </w:style>
  <w:style w:type="character" w:styleId="IntensiverVerweis">
    <w:name w:val="Intense Reference"/>
    <w:uiPriority w:val="32"/>
    <w:qFormat/>
    <w:rsid w:val="006D4302"/>
    <w:rPr>
      <w:b/>
      <w:bCs/>
      <w:i/>
      <w:iCs/>
      <w:caps/>
      <w:color w:val="4F81BD" w:themeColor="accent1"/>
    </w:rPr>
  </w:style>
  <w:style w:type="character" w:styleId="Buchtitel">
    <w:name w:val="Book Title"/>
    <w:uiPriority w:val="33"/>
    <w:qFormat/>
    <w:rsid w:val="006D4302"/>
    <w:rPr>
      <w:b/>
      <w:bCs/>
      <w:i/>
      <w:iCs/>
      <w:spacing w:val="9"/>
    </w:rPr>
  </w:style>
  <w:style w:type="paragraph" w:styleId="Inhaltsverzeichnisberschrift">
    <w:name w:val="TOC Heading"/>
    <w:basedOn w:val="berschrift1"/>
    <w:next w:val="Standard"/>
    <w:uiPriority w:val="39"/>
    <w:semiHidden/>
    <w:unhideWhenUsed/>
    <w:qFormat/>
    <w:rsid w:val="006D4302"/>
    <w:pPr>
      <w:numPr>
        <w:numId w:val="0"/>
      </w:numPr>
      <w:outlineLvl w:val="9"/>
    </w:pPr>
  </w:style>
  <w:style w:type="paragraph" w:styleId="Kopfzeile">
    <w:name w:val="header"/>
    <w:basedOn w:val="Standard"/>
    <w:link w:val="KopfzeileZchn"/>
    <w:uiPriority w:val="99"/>
    <w:unhideWhenUsed/>
    <w:rsid w:val="006D43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302"/>
    <w:rPr>
      <w:sz w:val="20"/>
      <w:szCs w:val="20"/>
    </w:rPr>
  </w:style>
  <w:style w:type="paragraph" w:styleId="Fuzeile">
    <w:name w:val="footer"/>
    <w:basedOn w:val="Standard"/>
    <w:link w:val="FuzeileZchn"/>
    <w:uiPriority w:val="99"/>
    <w:unhideWhenUsed/>
    <w:rsid w:val="006D43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302"/>
    <w:rPr>
      <w:sz w:val="20"/>
      <w:szCs w:val="20"/>
    </w:rPr>
  </w:style>
  <w:style w:type="character" w:styleId="Seitenzahl">
    <w:name w:val="page number"/>
    <w:basedOn w:val="Absatz-Standardschriftart"/>
    <w:uiPriority w:val="99"/>
    <w:unhideWhenUsed/>
    <w:rsid w:val="006D4302"/>
    <w:rPr>
      <w:rFonts w:eastAsiaTheme="minorEastAsia" w:cstheme="minorBidi"/>
      <w:bCs w:val="0"/>
      <w:iCs w:val="0"/>
      <w:szCs w:val="22"/>
      <w:lang w:val="de-DE"/>
    </w:rPr>
  </w:style>
  <w:style w:type="character" w:styleId="Kommentarzeichen">
    <w:name w:val="annotation reference"/>
    <w:basedOn w:val="Absatz-Standardschriftart"/>
    <w:uiPriority w:val="99"/>
    <w:semiHidden/>
    <w:unhideWhenUsed/>
    <w:rsid w:val="006D4302"/>
    <w:rPr>
      <w:sz w:val="16"/>
      <w:szCs w:val="16"/>
    </w:rPr>
  </w:style>
  <w:style w:type="paragraph" w:styleId="Kommentartext">
    <w:name w:val="annotation text"/>
    <w:basedOn w:val="Standard"/>
    <w:link w:val="KommentartextZchn"/>
    <w:uiPriority w:val="99"/>
    <w:semiHidden/>
    <w:unhideWhenUsed/>
    <w:rsid w:val="006D4302"/>
    <w:pPr>
      <w:spacing w:line="240" w:lineRule="auto"/>
    </w:pPr>
  </w:style>
  <w:style w:type="character" w:customStyle="1" w:styleId="KommentartextZchn">
    <w:name w:val="Kommentartext Zchn"/>
    <w:basedOn w:val="Absatz-Standardschriftart"/>
    <w:link w:val="Kommentartext"/>
    <w:uiPriority w:val="99"/>
    <w:semiHidden/>
    <w:rsid w:val="006D4302"/>
    <w:rPr>
      <w:sz w:val="20"/>
      <w:szCs w:val="20"/>
    </w:rPr>
  </w:style>
  <w:style w:type="paragraph" w:styleId="Kommentarthema">
    <w:name w:val="annotation subject"/>
    <w:basedOn w:val="Kommentartext"/>
    <w:next w:val="Kommentartext"/>
    <w:link w:val="KommentarthemaZchn"/>
    <w:uiPriority w:val="99"/>
    <w:semiHidden/>
    <w:unhideWhenUsed/>
    <w:rsid w:val="006D4302"/>
    <w:rPr>
      <w:b/>
      <w:bCs/>
    </w:rPr>
  </w:style>
  <w:style w:type="character" w:customStyle="1" w:styleId="KommentarthemaZchn">
    <w:name w:val="Kommentarthema Zchn"/>
    <w:basedOn w:val="KommentartextZchn"/>
    <w:link w:val="Kommentarthema"/>
    <w:uiPriority w:val="99"/>
    <w:semiHidden/>
    <w:rsid w:val="006D4302"/>
    <w:rPr>
      <w:b/>
      <w:bCs/>
      <w:sz w:val="20"/>
      <w:szCs w:val="20"/>
    </w:rPr>
  </w:style>
  <w:style w:type="paragraph" w:styleId="Sprechblasentext">
    <w:name w:val="Balloon Text"/>
    <w:basedOn w:val="Standard"/>
    <w:link w:val="SprechblasentextZchn"/>
    <w:uiPriority w:val="99"/>
    <w:semiHidden/>
    <w:unhideWhenUsed/>
    <w:rsid w:val="006D430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302"/>
    <w:rPr>
      <w:rFonts w:ascii="Tahoma" w:hAnsi="Tahoma" w:cs="Tahoma"/>
      <w:sz w:val="16"/>
      <w:szCs w:val="16"/>
    </w:rPr>
  </w:style>
  <w:style w:type="character" w:styleId="Platzhaltertext">
    <w:name w:val="Placeholder Text"/>
    <w:basedOn w:val="Absatz-Standardschriftart"/>
    <w:uiPriority w:val="99"/>
    <w:semiHidden/>
    <w:rsid w:val="006D4302"/>
    <w:rPr>
      <w:color w:val="808080"/>
    </w:rPr>
  </w:style>
  <w:style w:type="paragraph" w:customStyle="1" w:styleId="AufzhlungNachberschrift">
    <w:name w:val="AufzählungNachÜberschrift"/>
    <w:basedOn w:val="Listenabsatz"/>
    <w:qFormat/>
    <w:rsid w:val="006D4302"/>
    <w:pPr>
      <w:numPr>
        <w:numId w:val="30"/>
      </w:numPr>
      <w:tabs>
        <w:tab w:val="right" w:pos="7938"/>
      </w:tabs>
    </w:pPr>
  </w:style>
  <w:style w:type="paragraph" w:styleId="berarbeitung">
    <w:name w:val="Revision"/>
    <w:hidden/>
    <w:uiPriority w:val="99"/>
    <w:semiHidden/>
    <w:rsid w:val="00840D4C"/>
    <w:pPr>
      <w:spacing w:before="0" w:after="0" w:line="240" w:lineRule="auto"/>
    </w:pPr>
    <w:rPr>
      <w:rFonts w:eastAsiaTheme="minorHAnsi"/>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Skri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2013-05-03T00:00:00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2B9EC8-8A42-44A1-AD77-82D989199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Skript.dotx</Template>
  <TotalTime>0</TotalTime>
  <Pages>2</Pages>
  <Words>462</Words>
  <Characters>2912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Verborgene Informationen</vt:lpstr>
    </vt:vector>
  </TitlesOfParts>
  <Company>Office Training München</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Verborgene Informationen</dc:title>
  <dc:creator>Pia Bork</dc:creator>
  <cp:lastModifiedBy>Nadine Martin</cp:lastModifiedBy>
  <cp:revision>3</cp:revision>
  <dcterms:created xsi:type="dcterms:W3CDTF">2013-05-05T05:40:00Z</dcterms:created>
  <dcterms:modified xsi:type="dcterms:W3CDTF">2013-05-05T05:44:00Z</dcterms:modified>
</cp:coreProperties>
</file>